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7C4A5" w14:textId="77777777" w:rsidR="000D3209" w:rsidRPr="000D3209" w:rsidRDefault="000D3209" w:rsidP="000D3209">
      <w:pPr>
        <w:pStyle w:val="Heading1"/>
        <w:spacing w:before="0"/>
        <w:rPr>
          <w:b w:val="0"/>
        </w:rPr>
      </w:pPr>
      <w:r w:rsidRPr="000D3209">
        <w:rPr>
          <w:sz w:val="28"/>
        </w:rPr>
        <w:t xml:space="preserve">PI: </w:t>
      </w:r>
      <w:r w:rsidRPr="009E666A">
        <w:rPr>
          <w:rFonts w:ascii="Garamond" w:hAnsi="Garamond"/>
          <w:b w:val="0"/>
          <w:sz w:val="24"/>
        </w:rPr>
        <w:t>Neal Abrams</w:t>
      </w:r>
    </w:p>
    <w:p w14:paraId="0102BAA7" w14:textId="583FD0C3" w:rsidR="00CB2492" w:rsidRPr="009E666A" w:rsidRDefault="000D3209" w:rsidP="000D3209">
      <w:pPr>
        <w:pStyle w:val="Heading1"/>
        <w:spacing w:before="0"/>
        <w:rPr>
          <w:rFonts w:ascii="Garamond" w:hAnsi="Garamond"/>
        </w:rPr>
      </w:pPr>
      <w:r w:rsidRPr="000D3209">
        <w:rPr>
          <w:sz w:val="28"/>
        </w:rPr>
        <w:t>General Chemistry Science Education Title:</w:t>
      </w:r>
      <w:r>
        <w:t xml:space="preserve"> </w:t>
      </w:r>
      <w:r w:rsidR="00B26C37" w:rsidRPr="009E666A">
        <w:rPr>
          <w:rFonts w:ascii="Garamond" w:hAnsi="Garamond"/>
          <w:b w:val="0"/>
          <w:sz w:val="24"/>
        </w:rPr>
        <w:t>Common Lab Glassware and Their Uses</w:t>
      </w:r>
    </w:p>
    <w:p w14:paraId="2338ABB6" w14:textId="77777777" w:rsidR="000D3209" w:rsidRDefault="000D3209" w:rsidP="000D3209">
      <w:pPr>
        <w:pStyle w:val="Heading1"/>
        <w:spacing w:before="0"/>
        <w:rPr>
          <w:sz w:val="28"/>
        </w:rPr>
      </w:pPr>
    </w:p>
    <w:p w14:paraId="5F7BD1A7" w14:textId="2C26CD6F" w:rsidR="000A3A5C" w:rsidRPr="000D3209" w:rsidRDefault="000A3A5C" w:rsidP="000D3209">
      <w:pPr>
        <w:pStyle w:val="Heading1"/>
        <w:spacing w:before="0"/>
        <w:rPr>
          <w:sz w:val="28"/>
        </w:rPr>
      </w:pPr>
      <w:r w:rsidRPr="000D3209">
        <w:rPr>
          <w:sz w:val="28"/>
        </w:rPr>
        <w:t>Overview</w:t>
      </w:r>
    </w:p>
    <w:p w14:paraId="60BF5C40" w14:textId="21172881" w:rsidR="00E050C9" w:rsidRDefault="00A315BC" w:rsidP="000D3209">
      <w:pPr>
        <w:ind w:left="0"/>
      </w:pPr>
      <w:r>
        <w:t>Glassware</w:t>
      </w:r>
      <w:r w:rsidR="00E050C9">
        <w:t xml:space="preserve"> is a regular appearance in the professional chemistry laboratory</w:t>
      </w:r>
      <w:r w:rsidR="00945824">
        <w:t>,</w:t>
      </w:r>
      <w:r w:rsidR="00E050C9">
        <w:t xml:space="preserve"> because it</w:t>
      </w:r>
      <w:r w:rsidR="00945824">
        <w:t xml:space="preserve"> ha</w:t>
      </w:r>
      <w:r w:rsidR="00E050C9">
        <w:t xml:space="preserve">s </w:t>
      </w:r>
      <w:r w:rsidR="00945824">
        <w:t xml:space="preserve">a </w:t>
      </w:r>
      <w:r w:rsidR="00E050C9">
        <w:t>relatively low</w:t>
      </w:r>
      <w:r w:rsidR="0038274F">
        <w:t xml:space="preserve"> </w:t>
      </w:r>
      <w:r w:rsidR="00E050C9">
        <w:t xml:space="preserve">cost, extreme durability, and </w:t>
      </w:r>
      <w:r w:rsidR="00945824">
        <w:t xml:space="preserve">specific </w:t>
      </w:r>
      <w:r w:rsidR="00E050C9">
        <w:t>level</w:t>
      </w:r>
      <w:r w:rsidR="00945824">
        <w:t>s</w:t>
      </w:r>
      <w:r w:rsidR="00E050C9">
        <w:t xml:space="preserve"> of precision. While some labware is being supplemented with plastic</w:t>
      </w:r>
      <w:r w:rsidR="0034028C">
        <w:t xml:space="preserve"> or even everyday kitchen materials</w:t>
      </w:r>
      <w:r w:rsidR="00E050C9">
        <w:t>, glas</w:t>
      </w:r>
      <w:r w:rsidR="0034028C">
        <w:t>s is s</w:t>
      </w:r>
      <w:r>
        <w:t>till the standard material by</w:t>
      </w:r>
      <w:r w:rsidR="0034028C">
        <w:t xml:space="preserve"> which lab</w:t>
      </w:r>
      <w:r w:rsidR="00945824">
        <w:t xml:space="preserve">oratory </w:t>
      </w:r>
      <w:r w:rsidR="0034028C">
        <w:t>work is done.</w:t>
      </w:r>
      <w:r w:rsidR="008468A7">
        <w:t xml:space="preserve"> While there are few rules about glassware, there are some best practices </w:t>
      </w:r>
      <w:r>
        <w:t xml:space="preserve">for use </w:t>
      </w:r>
      <w:r w:rsidR="008468A7">
        <w:t>that set the groundwork for good techniques in the lab.</w:t>
      </w:r>
    </w:p>
    <w:p w14:paraId="459A7553" w14:textId="77777777" w:rsidR="00E4358B" w:rsidRDefault="00E4358B" w:rsidP="000D3209">
      <w:pPr>
        <w:ind w:left="0"/>
      </w:pPr>
    </w:p>
    <w:p w14:paraId="5193D508" w14:textId="2F60729E" w:rsidR="00E4358B" w:rsidRPr="00E4358B" w:rsidRDefault="00E4358B" w:rsidP="000D3209">
      <w:pPr>
        <w:ind w:left="0"/>
        <w:rPr>
          <w:rFonts w:ascii="Calibri" w:hAnsi="Calibri"/>
          <w:b/>
          <w:sz w:val="28"/>
          <w:szCs w:val="28"/>
        </w:rPr>
      </w:pPr>
      <w:commentRangeStart w:id="0"/>
      <w:r w:rsidRPr="00E4358B">
        <w:rPr>
          <w:rFonts w:ascii="Calibri" w:hAnsi="Calibri"/>
          <w:b/>
          <w:sz w:val="28"/>
          <w:szCs w:val="28"/>
        </w:rPr>
        <w:t>Principles</w:t>
      </w:r>
      <w:commentRangeEnd w:id="0"/>
      <w:r>
        <w:rPr>
          <w:rStyle w:val="CommentReference"/>
        </w:rPr>
        <w:commentReference w:id="0"/>
      </w:r>
    </w:p>
    <w:p w14:paraId="25908F28" w14:textId="402F558A" w:rsidR="00BD2FEB" w:rsidRDefault="00152612" w:rsidP="00BD2FEB">
      <w:pPr>
        <w:ind w:left="0"/>
        <w:rPr>
          <w:moveTo w:id="1" w:author="Jacob Roundy" w:date="2015-06-04T11:02:00Z"/>
        </w:rPr>
      </w:pPr>
      <w:ins w:id="2" w:author="Neal Abrams" w:date="2015-06-01T16:32:00Z">
        <w:del w:id="3" w:author="Jacob Roundy" w:date="2015-06-04T10:54:00Z">
          <w:r w:rsidDel="00F2265C">
            <w:delText>Handling, Heating, and Cleaning Glassware</w:delText>
          </w:r>
        </w:del>
      </w:ins>
      <w:moveToRangeStart w:id="4" w:author="Jacob Roundy" w:date="2015-06-04T11:02:00Z" w:name="move421179063"/>
      <w:moveTo w:id="5" w:author="Jacob Roundy" w:date="2015-06-04T11:02:00Z">
        <w:r w:rsidR="00BD2FEB">
          <w:t>Glass is ubiquitous in the chemistry laboratory, but not all glass is the same. Standard consumer-grade glass is known as “soda-lime” or “float” glass. It is good for many applications, but cracks under rapid heating and cooling applications due to expansion/contraction. Borosilicate glass is used to solve this problem in the lab. Made with an introduction of small amounts of boron, borosilicate glass has a very low coefficient of expansion, which prevents internal stresses. The most common trade name for borosilicate glass is Pyrex, the same type of glass used in some kitchen bakeware.</w:t>
        </w:r>
        <w:bookmarkStart w:id="6" w:name="_GoBack"/>
        <w:bookmarkEnd w:id="6"/>
      </w:moveTo>
    </w:p>
    <w:p w14:paraId="35D0AB4D" w14:textId="77777777" w:rsidR="00BD2FEB" w:rsidRDefault="00BD2FEB" w:rsidP="00BD2FEB">
      <w:pPr>
        <w:rPr>
          <w:moveTo w:id="7" w:author="Jacob Roundy" w:date="2015-06-04T11:02:00Z"/>
        </w:rPr>
      </w:pPr>
    </w:p>
    <w:p w14:paraId="2148848A" w14:textId="77777777" w:rsidR="00BD2FEB" w:rsidRPr="009E4C50" w:rsidRDefault="00BD2FEB" w:rsidP="00BD2FEB">
      <w:pPr>
        <w:ind w:left="0"/>
        <w:rPr>
          <w:moveTo w:id="8" w:author="Jacob Roundy" w:date="2015-06-04T11:02:00Z"/>
        </w:rPr>
      </w:pPr>
      <w:moveTo w:id="9" w:author="Jacob Roundy" w:date="2015-06-04T11:02:00Z">
        <w:r>
          <w:t>While borosilicate glass is thermally robust, the impurities found in borosilicate and standard glass lead to a limited temperature range and optical quality. Fused silica, or quartz, is used in situations where glass needs to be heated above 450 °C or to be transparent to UV light. Fused silica is chemically-pure silicon dioxide with no impurities and a very high melting point above 1,600 °C. The easiest way to tell the difference between borosilicate glass and fused silica in the lab is to look down the long axis of a piece of glassware. A greenish color is indicative of borosilicate impurities, whereas fused silica is optically clear and colorless.</w:t>
        </w:r>
      </w:moveTo>
    </w:p>
    <w:moveToRangeEnd w:id="4"/>
    <w:p w14:paraId="33DD7AD0" w14:textId="20C34217" w:rsidR="00152612" w:rsidDel="00BD2FEB" w:rsidRDefault="00152612" w:rsidP="00BD2FEB">
      <w:pPr>
        <w:ind w:left="0"/>
        <w:rPr>
          <w:del w:id="10" w:author="Jacob Roundy" w:date="2015-06-04T10:54:00Z"/>
        </w:rPr>
      </w:pPr>
    </w:p>
    <w:p w14:paraId="7C44E0CD" w14:textId="77777777" w:rsidR="00BD2FEB" w:rsidRDefault="00BD2FEB" w:rsidP="00BD2FEB">
      <w:pPr>
        <w:ind w:left="0"/>
        <w:rPr>
          <w:ins w:id="11" w:author="Jacob Roundy" w:date="2015-06-04T11:03:00Z"/>
        </w:rPr>
      </w:pPr>
    </w:p>
    <w:p w14:paraId="2C75DB35" w14:textId="4D3F137A" w:rsidR="00BD2FEB" w:rsidRDefault="00BD2FEB" w:rsidP="00BD2FEB">
      <w:pPr>
        <w:ind w:left="0"/>
        <w:rPr>
          <w:ins w:id="12" w:author="Jacob Roundy" w:date="2015-06-04T11:03:00Z"/>
        </w:rPr>
      </w:pPr>
      <w:moveToRangeStart w:id="13" w:author="Jacob Roundy" w:date="2015-06-04T11:03:00Z" w:name="move421179111"/>
      <w:moveTo w:id="14" w:author="Jacob Roundy" w:date="2015-06-04T11:03:00Z">
        <w:r>
          <w:t>Standard laboratory glassware</w:t>
        </w:r>
      </w:moveTo>
      <w:ins w:id="15" w:author="Jacob Roundy" w:date="2015-06-04T11:07:00Z">
        <w:r>
          <w:t>,</w:t>
        </w:r>
      </w:ins>
      <w:moveTo w:id="16" w:author="Jacob Roundy" w:date="2015-06-04T11:03:00Z">
        <w:r>
          <w:t xml:space="preserve"> like beakers and flasks</w:t>
        </w:r>
      </w:moveTo>
      <w:ins w:id="17" w:author="Jacob Roundy" w:date="2015-06-04T11:07:00Z">
        <w:r>
          <w:t>,</w:t>
        </w:r>
      </w:ins>
      <w:moveTo w:id="18" w:author="Jacob Roundy" w:date="2015-06-04T11:03:00Z">
        <w:r>
          <w:t xml:space="preserve"> has a limited accuracy of measuring volume, typically ±5%. Volumetric glassware, however, is considered very accurate. This accuracy is known to the user through a few different pieces of information on the glassware. For one, an etched line or volume marking is typically located on volumetric glassware to indicate a volume. The next piece of information is the temperature at which the glassware is accurate, typically 20 </w:t>
        </w:r>
        <w:r>
          <w:sym w:font="Symbol" w:char="F0B0"/>
        </w:r>
        <w:r>
          <w:t>C. This is important because the density (and volume) of a liquid are dependent on temperature. Thirdly, the notations “TD” or “TC” are used to indicate “to deliver” or “to contain”, respectively. When a piece of glass is marked as “TD”, it is calibrated to accurately deliver the stated volume</w:t>
        </w:r>
      </w:moveTo>
      <w:ins w:id="19" w:author="Jacob Roundy" w:date="2015-06-04T11:08:00Z">
        <w:r>
          <w:t>,</w:t>
        </w:r>
      </w:ins>
      <w:moveTo w:id="20" w:author="Jacob Roundy" w:date="2015-06-04T11:03:00Z">
        <w:r>
          <w:t xml:space="preserve"> whereas glassware with the “TC” marking </w:t>
        </w:r>
        <w:del w:id="21" w:author="Jacob Roundy" w:date="2015-06-04T11:08:00Z">
          <w:r w:rsidDel="00BD2FEB">
            <w:delText xml:space="preserve">will </w:delText>
          </w:r>
        </w:del>
        <w:r>
          <w:t>only contain</w:t>
        </w:r>
      </w:moveTo>
      <w:ins w:id="22" w:author="Jacob Roundy" w:date="2015-06-04T11:08:00Z">
        <w:r>
          <w:t>s</w:t>
        </w:r>
      </w:ins>
      <w:moveTo w:id="23" w:author="Jacob Roundy" w:date="2015-06-04T11:03:00Z">
        <w:r>
          <w:t xml:space="preserve"> a specified volume, but it may not transfer to another vessel accurately.</w:t>
        </w:r>
      </w:moveTo>
    </w:p>
    <w:p w14:paraId="76667A03" w14:textId="77777777" w:rsidR="00BD2FEB" w:rsidRDefault="00BD2FEB" w:rsidP="00BD2FEB">
      <w:pPr>
        <w:ind w:left="0"/>
        <w:rPr>
          <w:moveTo w:id="24" w:author="Jacob Roundy" w:date="2015-06-04T11:03:00Z"/>
        </w:rPr>
      </w:pPr>
    </w:p>
    <w:moveToRangeEnd w:id="13"/>
    <w:p w14:paraId="52BD40B3" w14:textId="7DCB25BF" w:rsidR="00152612" w:rsidDel="00F2265C" w:rsidRDefault="00152612" w:rsidP="00BD2FEB">
      <w:pPr>
        <w:ind w:left="0"/>
        <w:rPr>
          <w:ins w:id="25" w:author="Neal Abrams" w:date="2015-06-01T16:32:00Z"/>
          <w:del w:id="26" w:author="Jacob Roundy" w:date="2015-06-04T10:54:00Z"/>
        </w:rPr>
      </w:pPr>
    </w:p>
    <w:p w14:paraId="40B86862" w14:textId="0A773D5E" w:rsidR="005332AE" w:rsidDel="00F2265C" w:rsidRDefault="00152612" w:rsidP="00BD2FEB">
      <w:pPr>
        <w:ind w:left="0"/>
        <w:rPr>
          <w:ins w:id="27" w:author="Neal Abrams" w:date="2015-06-02T12:35:00Z"/>
          <w:del w:id="28" w:author="Jacob Roundy" w:date="2015-06-04T10:54:00Z"/>
        </w:rPr>
      </w:pPr>
      <w:ins w:id="29" w:author="Neal Abrams" w:date="2015-06-01T16:33:00Z">
        <w:del w:id="30" w:author="Jacob Roundy" w:date="2015-06-04T10:54:00Z">
          <w:r w:rsidDel="00F2265C">
            <w:delText>Connecting and sealing glassware</w:delText>
          </w:r>
        </w:del>
      </w:ins>
    </w:p>
    <w:p w14:paraId="738F5562" w14:textId="2ACBB2DF" w:rsidR="00190B51" w:rsidRDefault="00190B51" w:rsidP="00BD2FEB">
      <w:pPr>
        <w:ind w:left="0"/>
        <w:rPr>
          <w:ins w:id="31" w:author="Neal Abrams" w:date="2015-06-02T21:56:00Z"/>
        </w:rPr>
      </w:pPr>
      <w:ins w:id="32" w:author="Neal Abrams" w:date="2015-06-02T21:52:00Z">
        <w:r>
          <w:t xml:space="preserve">Glassware can be sealed using a variety of stoppers, typically rubber, cork, or glass. Rubber and cork stoppers fit into standard glass necks, though cork </w:t>
        </w:r>
      </w:ins>
      <w:ins w:id="33" w:author="Jacob Roundy" w:date="2015-06-04T10:57:00Z">
        <w:r w:rsidR="00E54AD0">
          <w:t>i</w:t>
        </w:r>
      </w:ins>
      <w:ins w:id="34" w:author="Neal Abrams" w:date="2015-06-02T21:52:00Z">
        <w:del w:id="35" w:author="Jacob Roundy" w:date="2015-06-04T10:57:00Z">
          <w:r w:rsidDel="00E54AD0">
            <w:delText>a</w:delText>
          </w:r>
        </w:del>
        <w:r>
          <w:t>s being phased out</w:t>
        </w:r>
      </w:ins>
      <w:ins w:id="36" w:author="Jacob Roundy" w:date="2015-06-04T10:57:00Z">
        <w:r w:rsidR="00E54AD0">
          <w:t>,</w:t>
        </w:r>
      </w:ins>
      <w:ins w:id="37" w:author="Neal Abrams" w:date="2015-06-02T21:52:00Z">
        <w:r>
          <w:t xml:space="preserve"> and newer stoppers made of neoprene are taking over. Stoppers are </w:t>
        </w:r>
      </w:ins>
      <w:ins w:id="38" w:author="Neal Abrams" w:date="2015-06-02T21:59:00Z">
        <w:r>
          <w:t>conical</w:t>
        </w:r>
      </w:ins>
      <w:ins w:id="39" w:author="Neal Abrams" w:date="2015-06-02T21:52:00Z">
        <w:r>
          <w:t xml:space="preserve"> in shape and fit like a wedge into the glassware. Stoppers can have anywhere from </w:t>
        </w:r>
      </w:ins>
      <w:ins w:id="40" w:author="Jacob Roundy" w:date="2015-06-04T10:58:00Z">
        <w:r w:rsidR="00E54AD0">
          <w:t>0 –</w:t>
        </w:r>
      </w:ins>
      <w:ins w:id="41" w:author="Neal Abrams" w:date="2015-06-02T21:52:00Z">
        <w:del w:id="42" w:author="Jacob Roundy" w:date="2015-06-04T10:58:00Z">
          <w:r w:rsidDel="00E54AD0">
            <w:delText>zero to</w:delText>
          </w:r>
        </w:del>
        <w:r>
          <w:t xml:space="preserve"> 3 holes, allowing for </w:t>
        </w:r>
      </w:ins>
      <w:ins w:id="43" w:author="Neal Abrams" w:date="2015-06-02T21:55:00Z">
        <w:r>
          <w:t>connections</w:t>
        </w:r>
      </w:ins>
      <w:ins w:id="44" w:author="Neal Abrams" w:date="2015-06-02T21:52:00Z">
        <w:r>
          <w:t xml:space="preserve"> to tubing or inserting thermometers and stirrers.</w:t>
        </w:r>
      </w:ins>
      <w:ins w:id="45" w:author="Neal Abrams" w:date="2015-06-02T21:55:00Z">
        <w:r>
          <w:t xml:space="preserve"> A variation of the stopper is the septum</w:t>
        </w:r>
      </w:ins>
      <w:ins w:id="46" w:author="Neal Abrams" w:date="2015-06-02T21:56:00Z">
        <w:r>
          <w:t>,</w:t>
        </w:r>
      </w:ins>
      <w:ins w:id="47" w:author="Neal Abrams" w:date="2015-06-02T21:55:00Z">
        <w:r>
          <w:t xml:space="preserve"> which can be used to seal </w:t>
        </w:r>
        <w:r>
          <w:lastRenderedPageBreak/>
          <w:t>glassware</w:t>
        </w:r>
      </w:ins>
      <w:ins w:id="48" w:author="Jacob Roundy" w:date="2015-06-04T10:59:00Z">
        <w:r w:rsidR="00E54AD0">
          <w:t xml:space="preserve"> and</w:t>
        </w:r>
      </w:ins>
      <w:ins w:id="49" w:author="Neal Abrams" w:date="2015-06-02T21:55:00Z">
        <w:del w:id="50" w:author="Jacob Roundy" w:date="2015-06-04T10:58:00Z">
          <w:r w:rsidDel="00E54AD0">
            <w:delText xml:space="preserve"> as well as</w:delText>
          </w:r>
        </w:del>
        <w:r>
          <w:t xml:space="preserve"> allow</w:t>
        </w:r>
      </w:ins>
      <w:ins w:id="51" w:author="Jacob Roundy" w:date="2015-06-04T10:59:00Z">
        <w:r w:rsidR="00E54AD0">
          <w:t>s</w:t>
        </w:r>
      </w:ins>
      <w:ins w:id="52" w:author="Neal Abrams" w:date="2015-06-02T21:55:00Z">
        <w:r>
          <w:t xml:space="preserve"> for easy </w:t>
        </w:r>
      </w:ins>
      <w:ins w:id="53" w:author="Neal Abrams" w:date="2015-06-02T21:56:00Z">
        <w:r>
          <w:t>access with a syringe needle.</w:t>
        </w:r>
      </w:ins>
      <w:ins w:id="54" w:author="Neal Abrams" w:date="2015-06-02T21:52:00Z">
        <w:r>
          <w:t xml:space="preserve"> The downside of most </w:t>
        </w:r>
      </w:ins>
      <w:ins w:id="55" w:author="Neal Abrams" w:date="2015-06-03T22:20:00Z">
        <w:r w:rsidR="00022818">
          <w:t xml:space="preserve">flexible </w:t>
        </w:r>
      </w:ins>
      <w:ins w:id="56" w:author="Neal Abrams" w:date="2015-06-02T21:52:00Z">
        <w:r>
          <w:t>stoppers is that they break down over time, though newer Tefl</w:t>
        </w:r>
      </w:ins>
      <w:ins w:id="57" w:author="Neal Abrams" w:date="2015-06-02T21:56:00Z">
        <w:r>
          <w:t>o</w:t>
        </w:r>
      </w:ins>
      <w:ins w:id="58" w:author="Neal Abrams" w:date="2015-06-02T21:52:00Z">
        <w:r>
          <w:t xml:space="preserve">n stoppers are more robust but lack the </w:t>
        </w:r>
      </w:ins>
      <w:ins w:id="59" w:author="Neal Abrams" w:date="2015-06-02T21:56:00Z">
        <w:r>
          <w:t>physical</w:t>
        </w:r>
      </w:ins>
      <w:ins w:id="60" w:author="Neal Abrams" w:date="2015-06-02T21:52:00Z">
        <w:r>
          <w:t xml:space="preserve"> </w:t>
        </w:r>
      </w:ins>
      <w:ins w:id="61" w:author="Neal Abrams" w:date="2015-06-02T21:56:00Z">
        <w:r>
          <w:t xml:space="preserve">flexibility. Ground glass stoppers are used to seal flasks that have ground glass fittings. </w:t>
        </w:r>
      </w:ins>
      <w:ins w:id="62" w:author="Neal Abrams" w:date="2015-06-02T21:57:00Z">
        <w:r>
          <w:t xml:space="preserve">While the seal is very good, glass-to-glass connections are known to </w:t>
        </w:r>
      </w:ins>
      <w:ins w:id="63" w:author="Neal Abrams" w:date="2015-06-02T21:59:00Z">
        <w:r>
          <w:t>seize</w:t>
        </w:r>
      </w:ins>
      <w:ins w:id="64" w:author="Neal Abrams" w:date="2015-06-02T21:57:00Z">
        <w:r>
          <w:t xml:space="preserve">, so </w:t>
        </w:r>
      </w:ins>
      <w:ins w:id="65" w:author="Neal Abrams" w:date="2015-06-02T22:03:00Z">
        <w:r>
          <w:t>joint</w:t>
        </w:r>
      </w:ins>
      <w:ins w:id="66" w:author="Neal Abrams" w:date="2015-06-02T21:57:00Z">
        <w:r>
          <w:t xml:space="preserve"> grease </w:t>
        </w:r>
      </w:ins>
      <w:ins w:id="67" w:author="Neal Abrams" w:date="2015-06-02T22:03:00Z">
        <w:r>
          <w:t xml:space="preserve">(vacuum, Krytox, etc.) </w:t>
        </w:r>
      </w:ins>
      <w:ins w:id="68" w:author="Neal Abrams" w:date="2015-06-02T21:57:00Z">
        <w:r>
          <w:t>is often used to</w:t>
        </w:r>
      </w:ins>
      <w:ins w:id="69" w:author="Neal Abrams" w:date="2015-06-02T21:58:00Z">
        <w:r>
          <w:t xml:space="preserve"> prevent this</w:t>
        </w:r>
      </w:ins>
      <w:ins w:id="70" w:author="Neal Abrams" w:date="2015-06-02T21:57:00Z">
        <w:r>
          <w:t>.</w:t>
        </w:r>
      </w:ins>
      <w:ins w:id="71" w:author="Neal Abrams" w:date="2015-06-02T21:59:00Z">
        <w:r>
          <w:t xml:space="preserve"> Rubber stoppers are sized by number, </w:t>
        </w:r>
      </w:ins>
      <w:ins w:id="72" w:author="Neal Abrams" w:date="2015-06-03T22:20:00Z">
        <w:r w:rsidR="00C50D81">
          <w:t xml:space="preserve">ranging from </w:t>
        </w:r>
      </w:ins>
      <w:ins w:id="73" w:author="Neal Abrams" w:date="2015-06-02T21:59:00Z">
        <w:r>
          <w:t>000 – 10</w:t>
        </w:r>
      </w:ins>
      <w:ins w:id="74" w:author="Neal Abrams" w:date="2015-06-02T22:03:00Z">
        <w:r>
          <w:t>,</w:t>
        </w:r>
      </w:ins>
      <w:ins w:id="75" w:author="Neal Abrams" w:date="2015-06-02T21:59:00Z">
        <w:r>
          <w:t xml:space="preserve"> whereas glass stoppers are sized by the diameter and length of the sealing section. For example, a stopper marked as 24/40</w:t>
        </w:r>
      </w:ins>
      <w:ins w:id="76" w:author="Neal Abrams" w:date="2015-06-02T22:01:00Z">
        <w:r>
          <w:t xml:space="preserve"> is 24</w:t>
        </w:r>
      </w:ins>
      <w:ins w:id="77" w:author="Neal Abrams" w:date="2015-06-02T22:03:00Z">
        <w:r>
          <w:t xml:space="preserve"> </w:t>
        </w:r>
      </w:ins>
      <w:ins w:id="78" w:author="Neal Abrams" w:date="2015-06-02T22:01:00Z">
        <w:r>
          <w:t>mm in diameter at its widest part and</w:t>
        </w:r>
        <w:r w:rsidR="00C50D81">
          <w:t xml:space="preserve"> 40 mm long on the tapered edge</w:t>
        </w:r>
      </w:ins>
      <w:ins w:id="79" w:author="Jacob Roundy" w:date="2015-06-04T11:00:00Z">
        <w:r w:rsidR="00E54AD0">
          <w:t>, which</w:t>
        </w:r>
      </w:ins>
      <w:ins w:id="80" w:author="Neal Abrams" w:date="2015-06-02T22:01:00Z">
        <w:del w:id="81" w:author="Jacob Roundy" w:date="2015-06-04T11:00:00Z">
          <w:r w:rsidR="00C50D81" w:rsidDel="00E54AD0">
            <w:delText xml:space="preserve"> and</w:delText>
          </w:r>
        </w:del>
        <w:r w:rsidR="00C50D81">
          <w:t xml:space="preserve"> would fit into a flask with a 24/40 opening.</w:t>
        </w:r>
      </w:ins>
    </w:p>
    <w:p w14:paraId="507FA6D6" w14:textId="1DC6BAF9" w:rsidR="00190B51" w:rsidRDefault="00190B51" w:rsidP="00190B51">
      <w:pPr>
        <w:rPr>
          <w:ins w:id="82" w:author="Neal Abrams" w:date="2015-06-02T12:35:00Z"/>
        </w:rPr>
      </w:pPr>
    </w:p>
    <w:p w14:paraId="1B9E12DD" w14:textId="07DB00C5" w:rsidR="00190B51" w:rsidRDefault="00D44FBE" w:rsidP="00BD2FEB">
      <w:pPr>
        <w:ind w:left="0"/>
        <w:rPr>
          <w:ins w:id="83" w:author="Neal Abrams" w:date="2015-06-02T22:04:00Z"/>
        </w:rPr>
      </w:pPr>
      <w:ins w:id="84" w:author="Neal Abrams" w:date="2015-06-02T12:35:00Z">
        <w:r>
          <w:t>C</w:t>
        </w:r>
      </w:ins>
      <w:ins w:id="85" w:author="Neal Abrams" w:date="2015-06-02T22:04:00Z">
        <w:r w:rsidR="00190B51">
          <w:t>onnections between pieces of glassware are made using a variety of ground glass joints including a standard taper, ball-and-socket, and O-ring. The standard taper is the most common fitting. Glass joints are sized to fit into one a</w:t>
        </w:r>
      </w:ins>
      <w:ins w:id="86" w:author="Neal Abrams" w:date="2015-06-02T22:05:00Z">
        <w:r w:rsidR="00190B51">
          <w:t>n</w:t>
        </w:r>
      </w:ins>
      <w:ins w:id="87" w:author="Neal Abrams" w:date="2015-06-02T22:04:00Z">
        <w:r w:rsidR="00190B51">
          <w:t xml:space="preserve">other and a variety of size adapters are available. Like all other glass joints, grease is required to prevent </w:t>
        </w:r>
      </w:ins>
      <w:ins w:id="88" w:author="Neal Abrams" w:date="2015-06-02T22:05:00Z">
        <w:r w:rsidR="00190B51">
          <w:t>seizing</w:t>
        </w:r>
      </w:ins>
      <w:ins w:id="89" w:author="Neal Abrams" w:date="2015-06-02T22:04:00Z">
        <w:r w:rsidR="00190B51">
          <w:t>.</w:t>
        </w:r>
      </w:ins>
      <w:ins w:id="90" w:author="Neal Abrams" w:date="2015-06-02T22:05:00Z">
        <w:r w:rsidR="00190B51">
          <w:t xml:space="preserve"> While the joint may be sealed, it is not a mechanically strong connection</w:t>
        </w:r>
      </w:ins>
      <w:ins w:id="91" w:author="Neal Abrams" w:date="2015-06-03T22:21:00Z">
        <w:r w:rsidR="00C50D81">
          <w:t xml:space="preserve"> and can fall apart</w:t>
        </w:r>
      </w:ins>
      <w:ins w:id="92" w:author="Neal Abrams" w:date="2015-06-02T22:05:00Z">
        <w:r w:rsidR="00190B51">
          <w:t>. To prevent glass pieces from separating, connector clips are used</w:t>
        </w:r>
      </w:ins>
      <w:ins w:id="93" w:author="Jacob Roundy" w:date="2015-06-04T11:09:00Z">
        <w:r w:rsidR="00BD2FEB">
          <w:t>,</w:t>
        </w:r>
      </w:ins>
      <w:ins w:id="94" w:author="Neal Abrams" w:date="2015-06-03T22:06:00Z">
        <w:r w:rsidR="00D44A2A">
          <w:t xml:space="preserve"> which are</w:t>
        </w:r>
      </w:ins>
      <w:ins w:id="95" w:author="Neal Abrams" w:date="2015-06-02T22:05:00Z">
        <w:r w:rsidR="00190B51">
          <w:t xml:space="preserve"> </w:t>
        </w:r>
      </w:ins>
      <w:ins w:id="96" w:author="Neal Abrams" w:date="2015-06-02T22:06:00Z">
        <w:r w:rsidR="00190B51">
          <w:t>sometimes</w:t>
        </w:r>
      </w:ins>
      <w:ins w:id="97" w:author="Neal Abrams" w:date="2015-06-02T22:05:00Z">
        <w:r w:rsidR="00190B51">
          <w:t xml:space="preserve"> </w:t>
        </w:r>
      </w:ins>
      <w:ins w:id="98" w:author="Neal Abrams" w:date="2015-06-02T22:06:00Z">
        <w:r w:rsidR="00190B51">
          <w:t>referred to as Keck clips. These clips are color-coded for the size o</w:t>
        </w:r>
      </w:ins>
      <w:ins w:id="99" w:author="Neal Abrams" w:date="2015-06-02T22:07:00Z">
        <w:r w:rsidR="00190B51">
          <w:t>f</w:t>
        </w:r>
      </w:ins>
      <w:ins w:id="100" w:author="Neal Abrams" w:date="2015-06-02T22:06:00Z">
        <w:r w:rsidR="00190B51">
          <w:t xml:space="preserve"> the joint.</w:t>
        </w:r>
      </w:ins>
      <w:ins w:id="101" w:author="Neal Abrams" w:date="2015-06-03T12:08:00Z">
        <w:r w:rsidR="00D70557">
          <w:t xml:space="preserve"> Alternatives to connector clips include springs and wire.</w:t>
        </w:r>
      </w:ins>
    </w:p>
    <w:p w14:paraId="4426B297" w14:textId="46E5BBE7" w:rsidR="00190B51" w:rsidDel="00BD2FEB" w:rsidRDefault="00190B51" w:rsidP="00461BF8">
      <w:pPr>
        <w:pStyle w:val="ListParagraph"/>
        <w:ind w:left="360"/>
        <w:rPr>
          <w:ins w:id="102" w:author="Neal Abrams" w:date="2015-06-01T16:33:00Z"/>
          <w:del w:id="103" w:author="Jacob Roundy" w:date="2015-06-04T11:03:00Z"/>
        </w:rPr>
      </w:pPr>
    </w:p>
    <w:p w14:paraId="123DAB1C" w14:textId="31E5FC67" w:rsidR="00152612" w:rsidDel="00F2265C" w:rsidRDefault="00152612" w:rsidP="00BD2FEB">
      <w:pPr>
        <w:ind w:left="0"/>
        <w:rPr>
          <w:ins w:id="104" w:author="Neal Abrams" w:date="2015-06-01T16:37:00Z"/>
          <w:del w:id="105" w:author="Jacob Roundy" w:date="2015-06-04T10:54:00Z"/>
        </w:rPr>
      </w:pPr>
      <w:ins w:id="106" w:author="Neal Abrams" w:date="2015-06-01T16:34:00Z">
        <w:del w:id="107" w:author="Jacob Roundy" w:date="2015-06-04T10:54:00Z">
          <w:r w:rsidDel="00F2265C">
            <w:delText>Glassware accuracy</w:delText>
          </w:r>
        </w:del>
      </w:ins>
    </w:p>
    <w:p w14:paraId="4EBFEB94" w14:textId="708B562C" w:rsidR="004E18AA" w:rsidDel="00BD2FEB" w:rsidRDefault="004E18AA" w:rsidP="00BD2FEB">
      <w:pPr>
        <w:ind w:left="0"/>
        <w:rPr>
          <w:ins w:id="108" w:author="Neal Abrams" w:date="2015-06-01T16:39:00Z"/>
          <w:moveFrom w:id="109" w:author="Jacob Roundy" w:date="2015-06-04T11:03:00Z"/>
        </w:rPr>
      </w:pPr>
      <w:moveFromRangeStart w:id="110" w:author="Jacob Roundy" w:date="2015-06-04T11:03:00Z" w:name="move421179111"/>
      <w:moveFrom w:id="111" w:author="Jacob Roundy" w:date="2015-06-04T11:03:00Z">
        <w:ins w:id="112" w:author="Neal Abrams" w:date="2015-06-01T16:38:00Z">
          <w:r w:rsidDel="00BD2FEB">
            <w:t>Standard laboratory glassware like beakers and flasks ha</w:t>
          </w:r>
        </w:ins>
        <w:ins w:id="113" w:author="Neal Abrams" w:date="2015-06-03T22:06:00Z">
          <w:r w:rsidR="00D44A2A" w:rsidDel="00BD2FEB">
            <w:t>s</w:t>
          </w:r>
        </w:ins>
        <w:ins w:id="114" w:author="Neal Abrams" w:date="2015-06-01T16:38:00Z">
          <w:r w:rsidDel="00BD2FEB">
            <w:t xml:space="preserve"> a limited accuracy of </w:t>
          </w:r>
        </w:ins>
        <w:ins w:id="115" w:author="Neal Abrams" w:date="2015-06-01T16:39:00Z">
          <w:r w:rsidR="00D44A2A" w:rsidDel="00BD2FEB">
            <w:t xml:space="preserve">measuring volume, typically </w:t>
          </w:r>
        </w:ins>
        <w:ins w:id="116" w:author="Neal Abrams" w:date="2015-06-03T22:07:00Z">
          <w:r w:rsidR="00D44A2A" w:rsidDel="00BD2FEB">
            <w:t>±</w:t>
          </w:r>
        </w:ins>
        <w:ins w:id="117" w:author="Neal Abrams" w:date="2015-06-01T16:39:00Z">
          <w:r w:rsidR="00D44A2A" w:rsidDel="00BD2FEB">
            <w:t>5%</w:t>
          </w:r>
          <w:r w:rsidDel="00BD2FEB">
            <w:t xml:space="preserve">. Volumetric glassware, however, is considered very </w:t>
          </w:r>
          <w:r w:rsidR="00B12C55" w:rsidDel="00BD2FEB">
            <w:t xml:space="preserve">accurate. </w:t>
          </w:r>
        </w:ins>
        <w:ins w:id="118" w:author="Neal Abrams" w:date="2015-06-01T16:41:00Z">
          <w:r w:rsidR="00B12C55" w:rsidDel="00BD2FEB">
            <w:t xml:space="preserve">This accuracy is known to the user through a few different </w:t>
          </w:r>
        </w:ins>
        <w:ins w:id="119" w:author="Neal Abrams" w:date="2015-06-01T16:42:00Z">
          <w:r w:rsidR="00B12C55" w:rsidDel="00BD2FEB">
            <w:t xml:space="preserve">pieces of information on the glassware. For one, an etched line or volume marking is typically located on volumetric glassware to indicate a volume. The next piece of information is the temperature at which the glassware is accurate, typically 20 </w:t>
          </w:r>
          <w:r w:rsidR="00B12C55" w:rsidDel="00BD2FEB">
            <w:sym w:font="Symbol" w:char="F0B0"/>
          </w:r>
          <w:r w:rsidR="00B12C55" w:rsidDel="00BD2FEB">
            <w:t>C</w:t>
          </w:r>
        </w:ins>
        <w:ins w:id="120" w:author="Neal Abrams" w:date="2015-06-01T16:43:00Z">
          <w:r w:rsidR="00B12C55" w:rsidDel="00BD2FEB">
            <w:t xml:space="preserve">. This is important because the density (and volume) of a liquid are dependent on </w:t>
          </w:r>
        </w:ins>
        <w:ins w:id="121" w:author="Neal Abrams" w:date="2015-06-01T16:45:00Z">
          <w:r w:rsidR="00B12C55" w:rsidDel="00BD2FEB">
            <w:t>temperature</w:t>
          </w:r>
        </w:ins>
        <w:ins w:id="122" w:author="Neal Abrams" w:date="2015-06-01T16:43:00Z">
          <w:r w:rsidR="00B12C55" w:rsidDel="00BD2FEB">
            <w:t xml:space="preserve">. Thirdly, the notations </w:t>
          </w:r>
        </w:ins>
        <w:ins w:id="123" w:author="Neal Abrams" w:date="2015-06-01T16:44:00Z">
          <w:r w:rsidR="00B12C55" w:rsidDel="00BD2FEB">
            <w:t>“T</w:t>
          </w:r>
        </w:ins>
        <w:ins w:id="124" w:author="Neal Abrams" w:date="2015-06-03T22:07:00Z">
          <w:r w:rsidR="00D44A2A" w:rsidDel="00BD2FEB">
            <w:t>D</w:t>
          </w:r>
        </w:ins>
        <w:ins w:id="125" w:author="Neal Abrams" w:date="2015-06-01T16:44:00Z">
          <w:r w:rsidR="00B12C55" w:rsidDel="00BD2FEB">
            <w:t>” or “T</w:t>
          </w:r>
        </w:ins>
        <w:ins w:id="126" w:author="Neal Abrams" w:date="2015-06-03T22:07:00Z">
          <w:r w:rsidR="00D44A2A" w:rsidDel="00BD2FEB">
            <w:t>C</w:t>
          </w:r>
        </w:ins>
        <w:ins w:id="127" w:author="Neal Abrams" w:date="2015-06-01T16:44:00Z">
          <w:r w:rsidR="00B12C55" w:rsidDel="00BD2FEB">
            <w:t xml:space="preserve">” are used to indicate “to deliver” or “to contain”, respectively. When a piece of glass is </w:t>
          </w:r>
        </w:ins>
        <w:ins w:id="128" w:author="Neal Abrams" w:date="2015-06-03T12:07:00Z">
          <w:r w:rsidR="00D70557" w:rsidDel="00BD2FEB">
            <w:t>marked</w:t>
          </w:r>
        </w:ins>
        <w:ins w:id="129" w:author="Neal Abrams" w:date="2015-06-01T16:44:00Z">
          <w:r w:rsidR="00B12C55" w:rsidDel="00BD2FEB">
            <w:t xml:space="preserve"> as “TD”, it is calibrated to accurately deliver the </w:t>
          </w:r>
        </w:ins>
        <w:ins w:id="130" w:author="Neal Abrams" w:date="2015-06-01T16:45:00Z">
          <w:r w:rsidR="00B12C55" w:rsidDel="00BD2FEB">
            <w:t>stated volume whereas glassware with the “TC” marking will only contain a specified volume, but it may not transfer to another vessel accurately.</w:t>
          </w:r>
        </w:ins>
      </w:moveFrom>
    </w:p>
    <w:moveFromRangeEnd w:id="110"/>
    <w:p w14:paraId="64ED874A" w14:textId="77777777" w:rsidR="00B12C55" w:rsidRDefault="00B12C55" w:rsidP="00461BF8">
      <w:pPr>
        <w:rPr>
          <w:ins w:id="131" w:author="Neal Abrams" w:date="2015-06-01T16:34:00Z"/>
        </w:rPr>
      </w:pPr>
    </w:p>
    <w:p w14:paraId="0CAF0881" w14:textId="5F10D674" w:rsidR="00152612" w:rsidDel="00F2265C" w:rsidRDefault="00152612" w:rsidP="00BD2FEB">
      <w:pPr>
        <w:ind w:left="0"/>
        <w:rPr>
          <w:ins w:id="132" w:author="Neal Abrams" w:date="2015-06-03T22:08:00Z"/>
          <w:del w:id="133" w:author="Jacob Roundy" w:date="2015-06-04T10:54:00Z"/>
        </w:rPr>
      </w:pPr>
      <w:ins w:id="134" w:author="Neal Abrams" w:date="2015-06-01T16:34:00Z">
        <w:del w:id="135" w:author="Jacob Roundy" w:date="2015-06-04T10:54:00Z">
          <w:r w:rsidDel="00F2265C">
            <w:delText>Supporting glassware</w:delText>
          </w:r>
        </w:del>
      </w:ins>
    </w:p>
    <w:p w14:paraId="7ED5B71D" w14:textId="40F07EFE" w:rsidR="005332AE" w:rsidDel="00BD2FEB" w:rsidRDefault="00D44A2A" w:rsidP="00550BCA">
      <w:pPr>
        <w:ind w:left="0"/>
        <w:rPr>
          <w:ins w:id="136" w:author="Neal Abrams" w:date="2015-06-03T22:16:00Z"/>
          <w:del w:id="137" w:author="Jacob Roundy" w:date="2015-06-04T11:11:00Z"/>
        </w:rPr>
      </w:pPr>
      <w:ins w:id="138" w:author="Neal Abrams" w:date="2015-06-03T22:09:00Z">
        <w:r>
          <w:t xml:space="preserve">Clamping and supporting glassware is a vital part of a </w:t>
        </w:r>
      </w:ins>
      <w:ins w:id="139" w:author="Neal Abrams" w:date="2015-06-03T22:11:00Z">
        <w:r w:rsidR="00022818">
          <w:t>successful</w:t>
        </w:r>
      </w:ins>
      <w:ins w:id="140" w:author="Neal Abrams" w:date="2015-06-03T22:09:00Z">
        <w:r>
          <w:t xml:space="preserve"> experiment. </w:t>
        </w:r>
      </w:ins>
      <w:ins w:id="141" w:author="Neal Abrams" w:date="2015-06-03T22:08:00Z">
        <w:r>
          <w:t>While some pieces of glassware</w:t>
        </w:r>
      </w:ins>
      <w:ins w:id="142" w:author="Jacob Roundy" w:date="2015-06-04T11:10:00Z">
        <w:r w:rsidR="00BD2FEB">
          <w:t>,</w:t>
        </w:r>
      </w:ins>
      <w:ins w:id="143" w:author="Neal Abrams" w:date="2015-06-03T22:09:00Z">
        <w:r>
          <w:t xml:space="preserve"> like beakers and Erlenmeyer flasks</w:t>
        </w:r>
      </w:ins>
      <w:ins w:id="144" w:author="Jacob Roundy" w:date="2015-06-04T11:10:00Z">
        <w:r w:rsidR="00BD2FEB">
          <w:t>,</w:t>
        </w:r>
      </w:ins>
      <w:ins w:id="145" w:author="Neal Abrams" w:date="2015-06-03T22:08:00Z">
        <w:r>
          <w:t xml:space="preserve"> have flat bottom</w:t>
        </w:r>
      </w:ins>
      <w:ins w:id="146" w:author="Neal Abrams" w:date="2015-06-03T22:09:00Z">
        <w:r>
          <w:t>s</w:t>
        </w:r>
      </w:ins>
      <w:ins w:id="147" w:author="Neal Abrams" w:date="2015-06-03T22:08:00Z">
        <w:r>
          <w:t xml:space="preserve"> that can </w:t>
        </w:r>
      </w:ins>
      <w:ins w:id="148" w:author="Neal Abrams" w:date="2015-06-03T22:09:00Z">
        <w:r>
          <w:t>s</w:t>
        </w:r>
      </w:ins>
      <w:ins w:id="149" w:author="Neal Abrams" w:date="2015-06-03T22:08:00Z">
        <w:r>
          <w:t xml:space="preserve">it flat on a </w:t>
        </w:r>
      </w:ins>
      <w:ins w:id="150" w:author="Neal Abrams" w:date="2015-06-03T22:09:00Z">
        <w:r>
          <w:t>hotplate, other pieces of glassware</w:t>
        </w:r>
      </w:ins>
      <w:ins w:id="151" w:author="Jacob Roundy" w:date="2015-06-04T11:10:00Z">
        <w:r w:rsidR="00BD2FEB">
          <w:t>,</w:t>
        </w:r>
      </w:ins>
      <w:ins w:id="152" w:author="Neal Abrams" w:date="2015-06-03T22:09:00Z">
        <w:r>
          <w:t xml:space="preserve"> like round-bottom flasks</w:t>
        </w:r>
      </w:ins>
      <w:ins w:id="153" w:author="Jacob Roundy" w:date="2015-06-04T11:10:00Z">
        <w:r w:rsidR="00BD2FEB">
          <w:t>,</w:t>
        </w:r>
      </w:ins>
      <w:ins w:id="154" w:author="Neal Abrams" w:date="2015-06-03T22:09:00Z">
        <w:r>
          <w:t xml:space="preserve"> need to be supported using clamps. </w:t>
        </w:r>
      </w:ins>
      <w:ins w:id="155" w:author="Neal Abrams" w:date="2015-06-03T22:11:00Z">
        <w:del w:id="156" w:author="Jacob Roundy" w:date="2015-06-04T11:10:00Z">
          <w:r w:rsidR="00022818" w:rsidDel="00BD2FEB">
            <w:delText xml:space="preserve"> </w:delText>
          </w:r>
        </w:del>
        <w:r w:rsidR="00022818">
          <w:t xml:space="preserve">Even with flat-bottom glassware, it can </w:t>
        </w:r>
      </w:ins>
      <w:ins w:id="157" w:author="Neal Abrams" w:date="2015-06-03T22:22:00Z">
        <w:r w:rsidR="00C50D81">
          <w:t xml:space="preserve">be </w:t>
        </w:r>
      </w:ins>
      <w:ins w:id="158" w:author="Neal Abrams" w:date="2015-06-03T22:11:00Z">
        <w:r w:rsidR="00022818">
          <w:t xml:space="preserve">far too easy for something like a vacuum filtration flask to fall over. Metal clamps </w:t>
        </w:r>
      </w:ins>
      <w:ins w:id="159" w:author="Neal Abrams" w:date="2015-06-03T22:14:00Z">
        <w:r w:rsidR="00022818">
          <w:t>are connected to the neck of a piece of</w:t>
        </w:r>
      </w:ins>
      <w:ins w:id="160" w:author="Neal Abrams" w:date="2015-06-03T22:11:00Z">
        <w:r w:rsidR="00022818">
          <w:t xml:space="preserve"> glassware using either </w:t>
        </w:r>
      </w:ins>
      <w:ins w:id="161" w:author="Neal Abrams" w:date="2015-06-03T22:13:00Z">
        <w:r w:rsidR="00022818">
          <w:t xml:space="preserve">a </w:t>
        </w:r>
      </w:ins>
      <w:ins w:id="162" w:author="Neal Abrams" w:date="2015-06-03T22:11:00Z">
        <w:r w:rsidR="00022818">
          <w:t>three-finger or</w:t>
        </w:r>
      </w:ins>
      <w:ins w:id="163" w:author="Neal Abrams" w:date="2015-06-03T22:13:00Z">
        <w:r w:rsidR="00022818">
          <w:t xml:space="preserve"> a</w:t>
        </w:r>
      </w:ins>
      <w:ins w:id="164" w:author="Neal Abrams" w:date="2015-06-03T22:11:00Z">
        <w:r w:rsidR="00022818">
          <w:t xml:space="preserve"> </w:t>
        </w:r>
      </w:ins>
      <w:ins w:id="165" w:author="Neal Abrams" w:date="2015-06-03T22:13:00Z">
        <w:r w:rsidR="00022818">
          <w:t>standard clamp</w:t>
        </w:r>
      </w:ins>
      <w:ins w:id="166" w:author="Neal Abrams" w:date="2015-06-03T22:14:00Z">
        <w:r w:rsidR="00022818">
          <w:t>. The other end of the clamp is then attached</w:t>
        </w:r>
      </w:ins>
      <w:ins w:id="167" w:author="Neal Abrams" w:date="2015-06-03T22:13:00Z">
        <w:r w:rsidR="00022818">
          <w:t xml:space="preserve"> </w:t>
        </w:r>
      </w:ins>
      <w:ins w:id="168" w:author="Neal Abrams" w:date="2015-06-03T22:14:00Z">
        <w:r w:rsidR="00022818">
          <w:t>to a ring stand (or retort stand).</w:t>
        </w:r>
      </w:ins>
      <w:ins w:id="169" w:author="Neal Abrams" w:date="2015-06-03T22:15:00Z">
        <w:r w:rsidR="00022818">
          <w:t xml:space="preserve"> Other clamps exist for special purposes</w:t>
        </w:r>
      </w:ins>
      <w:ins w:id="170" w:author="Jacob Roundy" w:date="2015-06-04T11:10:00Z">
        <w:r w:rsidR="00BD2FEB">
          <w:t>,</w:t>
        </w:r>
      </w:ins>
      <w:ins w:id="171" w:author="Neal Abrams" w:date="2015-06-03T22:15:00Z">
        <w:r w:rsidR="00022818">
          <w:t xml:space="preserve"> like chain-style for large pieces or water-bath clamps for thermometers.</w:t>
        </w:r>
      </w:ins>
    </w:p>
    <w:p w14:paraId="3BD6B89A" w14:textId="628A9B64" w:rsidR="00022818" w:rsidRDefault="00BD2FEB" w:rsidP="00BD2FEB">
      <w:pPr>
        <w:ind w:left="0"/>
        <w:rPr>
          <w:ins w:id="172" w:author="Neal Abrams" w:date="2015-06-01T16:34:00Z"/>
        </w:rPr>
      </w:pPr>
      <w:ins w:id="173" w:author="Jacob Roundy" w:date="2015-06-04T11:11:00Z">
        <w:r>
          <w:t xml:space="preserve"> </w:t>
        </w:r>
      </w:ins>
      <w:ins w:id="174" w:author="Neal Abrams" w:date="2015-06-03T22:17:00Z">
        <w:r w:rsidR="00022818">
          <w:t>The lab jack uses a scissoring action to raise or lower a piece of glassware</w:t>
        </w:r>
      </w:ins>
      <w:ins w:id="175" w:author="Neal Abrams" w:date="2015-06-03T22:18:00Z">
        <w:r w:rsidR="00022818">
          <w:t>. This is very convenient for large or heavy items</w:t>
        </w:r>
      </w:ins>
      <w:ins w:id="176" w:author="Neal Abrams" w:date="2015-06-03T22:17:00Z">
        <w:r w:rsidR="00022818">
          <w:t xml:space="preserve"> and</w:t>
        </w:r>
      </w:ins>
      <w:ins w:id="177" w:author="Jacob Roundy" w:date="2015-06-04T11:11:00Z">
        <w:r>
          <w:t>,</w:t>
        </w:r>
      </w:ins>
      <w:ins w:id="178" w:author="Neal Abrams" w:date="2015-06-03T22:17:00Z">
        <w:r w:rsidR="00022818">
          <w:t xml:space="preserve"> when </w:t>
        </w:r>
      </w:ins>
      <w:ins w:id="179" w:author="Neal Abrams" w:date="2015-06-03T22:18:00Z">
        <w:r w:rsidR="00022818">
          <w:t>used in conjunction with a cork ring, can also be used to move round</w:t>
        </w:r>
      </w:ins>
      <w:ins w:id="180" w:author="Jacob Roundy" w:date="2015-06-04T11:11:00Z">
        <w:r>
          <w:t>-</w:t>
        </w:r>
      </w:ins>
      <w:ins w:id="181" w:author="Neal Abrams" w:date="2015-06-03T22:18:00Z">
        <w:del w:id="182" w:author="Jacob Roundy" w:date="2015-06-04T11:11:00Z">
          <w:r w:rsidR="00022818" w:rsidDel="00BD2FEB">
            <w:delText xml:space="preserve"> </w:delText>
          </w:r>
        </w:del>
        <w:r w:rsidR="00022818">
          <w:t>bottom flasks.</w:t>
        </w:r>
      </w:ins>
    </w:p>
    <w:p w14:paraId="24001495" w14:textId="40675898" w:rsidR="00152612" w:rsidDel="00BD2FEB" w:rsidRDefault="00152612" w:rsidP="00152612">
      <w:pPr>
        <w:rPr>
          <w:ins w:id="183" w:author="Neal Abrams" w:date="2015-06-01T16:33:00Z"/>
          <w:del w:id="184" w:author="Jacob Roundy" w:date="2015-06-04T11:03:00Z"/>
        </w:rPr>
      </w:pPr>
    </w:p>
    <w:p w14:paraId="4167E347" w14:textId="77777777" w:rsidR="00152612" w:rsidDel="00F2265C" w:rsidRDefault="00152612" w:rsidP="00BD2FEB">
      <w:pPr>
        <w:ind w:left="0"/>
        <w:rPr>
          <w:ins w:id="185" w:author="Neal Abrams" w:date="2015-06-01T16:32:00Z"/>
          <w:del w:id="186" w:author="Jacob Roundy" w:date="2015-06-04T10:54:00Z"/>
        </w:rPr>
      </w:pPr>
      <w:ins w:id="187" w:author="Neal Abrams" w:date="2015-06-01T16:32:00Z">
        <w:del w:id="188" w:author="Jacob Roundy" w:date="2015-06-04T10:54:00Z">
          <w:r w:rsidDel="00F2265C">
            <w:delText>Soda-lime Glass, Borosilicate (Pyrex), and Quartz (Fused Silica)</w:delText>
          </w:r>
        </w:del>
      </w:ins>
    </w:p>
    <w:p w14:paraId="4986E2E0" w14:textId="77777777" w:rsidR="00152612" w:rsidDel="00F2265C" w:rsidRDefault="00152612" w:rsidP="00BD2FEB">
      <w:pPr>
        <w:ind w:left="0"/>
        <w:rPr>
          <w:ins w:id="189" w:author="Neal Abrams" w:date="2015-06-01T16:32:00Z"/>
          <w:del w:id="190" w:author="Jacob Roundy" w:date="2015-06-04T10:54:00Z"/>
        </w:rPr>
      </w:pPr>
    </w:p>
    <w:p w14:paraId="56BA7B2C" w14:textId="797D02D4" w:rsidR="00152612" w:rsidDel="00BD2FEB" w:rsidRDefault="00152612" w:rsidP="00BD2FEB">
      <w:pPr>
        <w:ind w:left="0"/>
        <w:rPr>
          <w:ins w:id="191" w:author="Neal Abrams" w:date="2015-06-01T16:32:00Z"/>
          <w:moveFrom w:id="192" w:author="Jacob Roundy" w:date="2015-06-04T11:02:00Z"/>
        </w:rPr>
      </w:pPr>
      <w:ins w:id="193" w:author="Neal Abrams" w:date="2015-06-01T16:32:00Z">
        <w:del w:id="194" w:author="Jacob Roundy" w:date="2015-06-04T10:54:00Z">
          <w:r w:rsidDel="00F2265C">
            <w:delText xml:space="preserve"> </w:delText>
          </w:r>
        </w:del>
      </w:ins>
      <w:moveFromRangeStart w:id="195" w:author="Jacob Roundy" w:date="2015-06-04T11:02:00Z" w:name="move421179063"/>
      <w:moveFrom w:id="196" w:author="Jacob Roundy" w:date="2015-06-04T11:02:00Z">
        <w:ins w:id="197" w:author="Neal Abrams" w:date="2015-06-01T16:32:00Z">
          <w:r w:rsidDel="00BD2FEB">
            <w:t xml:space="preserve">Glass is ubiquitous in the chemistry laboratory, but not all glass is the same. Standard consumer-grade glass is known as “soda-lime” or “float” glass. It is good for many applications, but cracks under rapid heating and cooling applications due to expansion/contraction. Borosilicate glass is used </w:t>
          </w:r>
          <w:r w:rsidDel="00BD2FEB">
            <w:lastRenderedPageBreak/>
            <w:t>to solve this problem in the lab. Made with an introduction of small amounts of boron, borosilicate glass has a very low coefficient of expansion, which prevents internal stresses. The most common trade name for borosilicate glass is Pyrex, the same type of glass used in some kitchen bakeware.</w:t>
          </w:r>
        </w:ins>
      </w:moveFrom>
    </w:p>
    <w:p w14:paraId="4B1431FB" w14:textId="4BE26B96" w:rsidR="00152612" w:rsidDel="00BD2FEB" w:rsidRDefault="00152612" w:rsidP="00BD2FEB">
      <w:pPr>
        <w:ind w:left="0"/>
        <w:rPr>
          <w:ins w:id="198" w:author="Neal Abrams" w:date="2015-06-01T16:32:00Z"/>
          <w:moveFrom w:id="199" w:author="Jacob Roundy" w:date="2015-06-04T11:02:00Z"/>
        </w:rPr>
      </w:pPr>
    </w:p>
    <w:p w14:paraId="60CE52B5" w14:textId="57BE9EFA" w:rsidR="00152612" w:rsidRPr="009E4C50" w:rsidDel="00BD2FEB" w:rsidRDefault="00152612" w:rsidP="00BD2FEB">
      <w:pPr>
        <w:ind w:left="0"/>
        <w:rPr>
          <w:ins w:id="200" w:author="Neal Abrams" w:date="2015-06-01T16:32:00Z"/>
          <w:del w:id="201" w:author="Jacob Roundy" w:date="2015-06-04T11:03:00Z"/>
        </w:rPr>
      </w:pPr>
      <w:moveFrom w:id="202" w:author="Jacob Roundy" w:date="2015-06-04T11:02:00Z">
        <w:ins w:id="203" w:author="Neal Abrams" w:date="2015-06-01T16:32:00Z">
          <w:r w:rsidDel="00F2265C">
            <w:t xml:space="preserve"> </w:t>
          </w:r>
          <w:r w:rsidDel="00BD2FEB">
            <w:t>While borosilicate glass is thermally robust, the impurities found in borosilicate and standard glass lead to a limited temperature range and optical quality. Fused silica, or quartz, is used in situations where glass needs to be heated above 450 °C or to be transparent to UV light. Fused silica is chemically-pure silicon dioxide with no impurities and a very high melting point above 1,600 °C. The easiest way to tell the difference between borosilicate glass and fused silica in the lab is to look down the long axis of a piece of glassware. A greenish color is indicative of borosilicate impurities, whereas fused silica is optically clear and colorless.</w:t>
          </w:r>
        </w:ins>
      </w:moveFrom>
      <w:moveFromRangeEnd w:id="195"/>
    </w:p>
    <w:p w14:paraId="6647D280" w14:textId="77777777" w:rsidR="00152612" w:rsidDel="00F2265C" w:rsidRDefault="00152612" w:rsidP="00BD2FEB">
      <w:pPr>
        <w:ind w:left="0"/>
        <w:rPr>
          <w:del w:id="204" w:author="Jacob Roundy" w:date="2015-06-04T10:55:00Z"/>
        </w:rPr>
      </w:pPr>
    </w:p>
    <w:p w14:paraId="615AADF0" w14:textId="77777777" w:rsidR="00F2265C" w:rsidRDefault="00F2265C" w:rsidP="00152612">
      <w:pPr>
        <w:ind w:left="0"/>
        <w:rPr>
          <w:ins w:id="205" w:author="Jacob Roundy" w:date="2015-06-04T10:55:00Z"/>
        </w:rPr>
      </w:pPr>
    </w:p>
    <w:p w14:paraId="6C637627" w14:textId="77777777" w:rsidR="00152612" w:rsidDel="00F2265C" w:rsidRDefault="00152612" w:rsidP="00BD2FEB">
      <w:pPr>
        <w:ind w:left="0"/>
        <w:rPr>
          <w:ins w:id="206" w:author="Neal Abrams" w:date="2015-06-01T16:32:00Z"/>
          <w:del w:id="207" w:author="Jacob Roundy" w:date="2015-06-04T10:54:00Z"/>
        </w:rPr>
      </w:pPr>
      <w:ins w:id="208" w:author="Neal Abrams" w:date="2015-06-01T16:32:00Z">
        <w:del w:id="209" w:author="Jacob Roundy" w:date="2015-06-04T10:55:00Z">
          <w:r w:rsidDel="00F2265C">
            <w:delText>Base and A</w:delText>
          </w:r>
        </w:del>
        <w:del w:id="210" w:author="Jacob Roundy" w:date="2015-06-04T10:54:00Z">
          <w:r w:rsidDel="00F2265C">
            <w:delText>cid Bath</w:delText>
          </w:r>
        </w:del>
      </w:ins>
    </w:p>
    <w:p w14:paraId="3EB8A776" w14:textId="77777777" w:rsidR="00152612" w:rsidDel="00F2265C" w:rsidRDefault="00152612" w:rsidP="00BD2FEB">
      <w:pPr>
        <w:ind w:left="0"/>
        <w:rPr>
          <w:ins w:id="211" w:author="Neal Abrams" w:date="2015-06-01T16:32:00Z"/>
          <w:del w:id="212" w:author="Jacob Roundy" w:date="2015-06-04T10:54:00Z"/>
        </w:rPr>
      </w:pPr>
    </w:p>
    <w:p w14:paraId="4CFD25EB" w14:textId="48F6AA29" w:rsidR="00152612" w:rsidRDefault="00152612" w:rsidP="00BD2FEB">
      <w:pPr>
        <w:ind w:left="0"/>
        <w:rPr>
          <w:ins w:id="213" w:author="Neal Abrams" w:date="2015-06-01T16:32:00Z"/>
        </w:rPr>
      </w:pPr>
      <w:ins w:id="214" w:author="Neal Abrams" w:date="2015-06-01T16:32:00Z">
        <w:del w:id="215" w:author="Jacob Roundy" w:date="2015-06-04T10:54:00Z">
          <w:r w:rsidDel="00F2265C">
            <w:delText xml:space="preserve"> </w:delText>
          </w:r>
        </w:del>
        <w:r>
          <w:t xml:space="preserve">Just like in the kitchen, soap and water are typically used to clean glassware in the lab. When that fails, organic solvents, like acetone, are sometimes employed to remove sticky and insoluble organic deposits. Even then, some compounds adhere to glassware so well that they are impossible to remove without some form of chemical etching. In the case of organic carbon-containing deposits, glassware can be soaked in a base bath composed of an alcohol (ethanol) and a strong base (sodium hydroxide). This bath etches thin molecular layers of glass from the vessel, taking the stubborn deposits with it. </w:t>
        </w:r>
      </w:ins>
      <w:ins w:id="216" w:author="Neal Abrams" w:date="2015-06-03T22:24:00Z">
        <w:r w:rsidR="00C50D81">
          <w:t xml:space="preserve">It is very important to never place volumetric glassware in a base bath which could lead to etching and a change in volume. </w:t>
        </w:r>
      </w:ins>
      <w:ins w:id="217" w:author="Neal Abrams" w:date="2015-06-01T16:32:00Z">
        <w:r>
          <w:t xml:space="preserve">When a metal has plated or infused into a piece of glassware, an acid bath made with a dilute strong </w:t>
        </w:r>
        <w:r w:rsidRPr="009E666A">
          <w:t>acid</w:t>
        </w:r>
        <w:r>
          <w:t xml:space="preserve">, like </w:t>
        </w:r>
        <w:r w:rsidRPr="009E666A">
          <w:t>hydrochloric</w:t>
        </w:r>
        <w:r>
          <w:t>, is used. The amphoteric nature of glass and the general oxidation of metal in acid lead to its cleaning power. Regardless of the bath type, 24-48 h is required for effective deposit removal.</w:t>
        </w:r>
      </w:ins>
      <w:ins w:id="218" w:author="Neal Abrams" w:date="2015-06-03T22:23:00Z">
        <w:r w:rsidR="00C50D81">
          <w:t xml:space="preserve"> </w:t>
        </w:r>
      </w:ins>
    </w:p>
    <w:p w14:paraId="24A0C96F" w14:textId="77777777" w:rsidR="00152612" w:rsidRDefault="00152612" w:rsidP="000D3209">
      <w:pPr>
        <w:ind w:left="0"/>
        <w:rPr>
          <w:ins w:id="219" w:author="Neal Abrams" w:date="2015-06-01T16:30:00Z"/>
        </w:rPr>
      </w:pPr>
    </w:p>
    <w:p w14:paraId="3E4D8E0C" w14:textId="6ECFAE85" w:rsidR="00152612" w:rsidDel="00F2265C" w:rsidRDefault="00152612" w:rsidP="000D3209">
      <w:pPr>
        <w:ind w:left="0"/>
        <w:rPr>
          <w:del w:id="220" w:author="Jacob Roundy" w:date="2015-06-04T10:55:00Z"/>
        </w:rPr>
      </w:pPr>
    </w:p>
    <w:p w14:paraId="6839A59B" w14:textId="069326A5" w:rsidR="000D3209" w:rsidRPr="000D3209" w:rsidRDefault="000D3209" w:rsidP="000D3209">
      <w:pPr>
        <w:ind w:left="0"/>
        <w:rPr>
          <w:rFonts w:asciiTheme="majorHAnsi" w:hAnsiTheme="majorHAnsi"/>
          <w:b/>
          <w:sz w:val="28"/>
        </w:rPr>
      </w:pPr>
      <w:r w:rsidRPr="000D3209">
        <w:rPr>
          <w:rFonts w:asciiTheme="majorHAnsi" w:hAnsiTheme="majorHAnsi"/>
          <w:b/>
          <w:sz w:val="28"/>
        </w:rPr>
        <w:t>Procedure</w:t>
      </w:r>
    </w:p>
    <w:p w14:paraId="0592628B" w14:textId="77777777" w:rsidR="007233FC" w:rsidRDefault="007233FC" w:rsidP="009E666A">
      <w:pPr>
        <w:pStyle w:val="ListParagraph"/>
      </w:pPr>
    </w:p>
    <w:p w14:paraId="2842FD50" w14:textId="22B18AA2" w:rsidR="0034028C" w:rsidRPr="0034028C" w:rsidRDefault="00B26C37" w:rsidP="009E666A">
      <w:pPr>
        <w:pStyle w:val="ListParagraph"/>
        <w:numPr>
          <w:ilvl w:val="0"/>
          <w:numId w:val="1"/>
        </w:numPr>
      </w:pPr>
      <w:r>
        <w:t xml:space="preserve">Glassware for </w:t>
      </w:r>
      <w:r w:rsidR="00945824">
        <w:t>Q</w:t>
      </w:r>
      <w:r>
        <w:t xml:space="preserve">ualitative </w:t>
      </w:r>
      <w:r w:rsidR="00945824">
        <w:t>U</w:t>
      </w:r>
      <w:r>
        <w:t>ses</w:t>
      </w:r>
    </w:p>
    <w:p w14:paraId="002AD0A1" w14:textId="77777777" w:rsidR="007233FC" w:rsidRDefault="007233FC" w:rsidP="009E666A">
      <w:pPr>
        <w:pStyle w:val="ListParagraph"/>
        <w:ind w:left="1080"/>
      </w:pPr>
    </w:p>
    <w:p w14:paraId="2CFCA0E2" w14:textId="77CCA14C" w:rsidR="00B26C37" w:rsidRDefault="00B26C37" w:rsidP="009E666A">
      <w:pPr>
        <w:pStyle w:val="ListParagraph"/>
        <w:numPr>
          <w:ilvl w:val="1"/>
          <w:numId w:val="1"/>
        </w:numPr>
      </w:pPr>
      <w:r>
        <w:t>Beakers</w:t>
      </w:r>
      <w:r w:rsidR="0034028C">
        <w:t xml:space="preserve"> </w:t>
      </w:r>
    </w:p>
    <w:p w14:paraId="12206762" w14:textId="77777777" w:rsidR="007233FC" w:rsidRDefault="007233FC" w:rsidP="009E666A">
      <w:pPr>
        <w:pStyle w:val="ListParagraph"/>
        <w:ind w:left="1080"/>
      </w:pPr>
    </w:p>
    <w:p w14:paraId="72B4C821" w14:textId="3D839650" w:rsidR="0034028C" w:rsidRPr="0034028C" w:rsidRDefault="00945824" w:rsidP="009E666A">
      <w:pPr>
        <w:pStyle w:val="ListParagraph"/>
        <w:numPr>
          <w:ilvl w:val="2"/>
          <w:numId w:val="1"/>
        </w:numPr>
      </w:pPr>
      <w:r>
        <w:t xml:space="preserve"> </w:t>
      </w:r>
      <w:r w:rsidR="0034028C">
        <w:t>The beaker is one of the most common pieces of glassware in the laboratory. It is</w:t>
      </w:r>
      <w:r w:rsidR="00A315BC">
        <w:t xml:space="preserve"> a simple cylindrical container</w:t>
      </w:r>
      <w:r w:rsidR="0034028C">
        <w:t xml:space="preserve"> used to hold solids and liquids with sizes ranging from very small (10 mL) to very large (4,000 mL).</w:t>
      </w:r>
      <w:r w:rsidR="00152810">
        <w:t xml:space="preserve"> It</w:t>
      </w:r>
      <w:r w:rsidR="0034028C">
        <w:t xml:space="preserve"> has a lip for ease of pouring and decanting liquids. The</w:t>
      </w:r>
      <w:r w:rsidR="00A315BC">
        <w:t xml:space="preserve"> graduations are approximate, but very</w:t>
      </w:r>
      <w:r w:rsidR="0034028C">
        <w:t xml:space="preserve"> useful when exact volumes are not needed.</w:t>
      </w:r>
    </w:p>
    <w:p w14:paraId="5133E1D9" w14:textId="77777777" w:rsidR="000D3209" w:rsidRDefault="000D3209" w:rsidP="000D3209">
      <w:pPr>
        <w:ind w:left="0"/>
      </w:pPr>
    </w:p>
    <w:p w14:paraId="1C6E8583" w14:textId="272B6CEB" w:rsidR="0034028C" w:rsidRDefault="00B26C37" w:rsidP="009E666A">
      <w:pPr>
        <w:pStyle w:val="ListParagraph"/>
        <w:numPr>
          <w:ilvl w:val="1"/>
          <w:numId w:val="1"/>
        </w:numPr>
      </w:pPr>
      <w:r>
        <w:t xml:space="preserve">Flasks </w:t>
      </w:r>
    </w:p>
    <w:p w14:paraId="7C743BA0" w14:textId="77777777" w:rsidR="007233FC" w:rsidRDefault="007233FC" w:rsidP="009E666A">
      <w:pPr>
        <w:pStyle w:val="ListParagraph"/>
        <w:ind w:left="1080"/>
      </w:pPr>
    </w:p>
    <w:p w14:paraId="5704BF3E" w14:textId="73CCEE32" w:rsidR="00B26C37" w:rsidRDefault="00152810" w:rsidP="009E666A">
      <w:pPr>
        <w:pStyle w:val="ListParagraph"/>
        <w:numPr>
          <w:ilvl w:val="2"/>
          <w:numId w:val="1"/>
        </w:numPr>
      </w:pPr>
      <w:r>
        <w:t xml:space="preserve"> </w:t>
      </w:r>
      <w:r w:rsidR="0034028C">
        <w:t>Flask</w:t>
      </w:r>
      <w:r w:rsidR="008468A7">
        <w:t>s</w:t>
      </w:r>
      <w:r w:rsidR="0034028C">
        <w:t xml:space="preserve"> are </w:t>
      </w:r>
      <w:r w:rsidR="00B26C37" w:rsidRPr="00B26C37">
        <w:t xml:space="preserve">designed so </w:t>
      </w:r>
      <w:r>
        <w:t xml:space="preserve">the </w:t>
      </w:r>
      <w:r w:rsidR="00B26C37" w:rsidRPr="00B26C37">
        <w:t>contents can be swirled without spilling</w:t>
      </w:r>
      <w:r w:rsidR="0034028C">
        <w:t xml:space="preserve">. </w:t>
      </w:r>
      <w:r>
        <w:t>They</w:t>
      </w:r>
      <w:r w:rsidR="0034028C">
        <w:t xml:space="preserve"> are also easily fitted with stoppers and often have the stopper size written directly on the flask.</w:t>
      </w:r>
    </w:p>
    <w:p w14:paraId="4E6C25C9" w14:textId="77777777" w:rsidR="000D3209" w:rsidRDefault="000D3209" w:rsidP="000D3209">
      <w:pPr>
        <w:ind w:left="0"/>
      </w:pPr>
    </w:p>
    <w:p w14:paraId="6C298064" w14:textId="61AE7B80" w:rsidR="00B26C37" w:rsidRDefault="00152810" w:rsidP="009E666A">
      <w:pPr>
        <w:pStyle w:val="ListParagraph"/>
        <w:numPr>
          <w:ilvl w:val="2"/>
          <w:numId w:val="1"/>
        </w:numPr>
      </w:pPr>
      <w:r>
        <w:t xml:space="preserve"> </w:t>
      </w:r>
      <w:r w:rsidR="00B26C37">
        <w:t>Erlenmeyer</w:t>
      </w:r>
      <w:r>
        <w:t xml:space="preserve"> Flask</w:t>
      </w:r>
    </w:p>
    <w:p w14:paraId="4E7F15CD" w14:textId="77777777" w:rsidR="007233FC" w:rsidRDefault="007233FC" w:rsidP="009E666A">
      <w:pPr>
        <w:pStyle w:val="ListParagraph"/>
        <w:ind w:left="1080"/>
      </w:pPr>
    </w:p>
    <w:p w14:paraId="0F2F787D" w14:textId="64AB6CA2" w:rsidR="0034028C" w:rsidRPr="0034028C" w:rsidRDefault="0034028C" w:rsidP="009E666A">
      <w:pPr>
        <w:pStyle w:val="ListParagraph"/>
        <w:numPr>
          <w:ilvl w:val="3"/>
          <w:numId w:val="1"/>
        </w:numPr>
      </w:pPr>
      <w:r>
        <w:t xml:space="preserve">The most common of all flasks, the Erlenmeyer flask has a flat bottom with approximate graduations. </w:t>
      </w:r>
      <w:r w:rsidR="00ED6181">
        <w:t>The flat bottom allows the Erlenmeyer flask to</w:t>
      </w:r>
      <w:r>
        <w:t xml:space="preserve"> be directly heated and </w:t>
      </w:r>
      <w:r w:rsidR="00A315BC">
        <w:t xml:space="preserve">used </w:t>
      </w:r>
      <w:r>
        <w:t xml:space="preserve">in simple reflux (boiling) and condensation procedures. </w:t>
      </w:r>
    </w:p>
    <w:p w14:paraId="25F275B3" w14:textId="77777777" w:rsidR="000D3209" w:rsidRDefault="000D3209" w:rsidP="000D3209">
      <w:pPr>
        <w:ind w:left="0"/>
      </w:pPr>
    </w:p>
    <w:p w14:paraId="2B2E0623" w14:textId="7F109265" w:rsidR="00B26C37" w:rsidRDefault="00152810" w:rsidP="009E666A">
      <w:pPr>
        <w:pStyle w:val="ListParagraph"/>
        <w:numPr>
          <w:ilvl w:val="2"/>
          <w:numId w:val="1"/>
        </w:numPr>
      </w:pPr>
      <w:r>
        <w:t xml:space="preserve"> </w:t>
      </w:r>
      <w:r w:rsidR="00B26C37">
        <w:t>Florence</w:t>
      </w:r>
      <w:r>
        <w:t xml:space="preserve"> Flask</w:t>
      </w:r>
    </w:p>
    <w:p w14:paraId="0757CDCE" w14:textId="77777777" w:rsidR="007233FC" w:rsidRDefault="007233FC" w:rsidP="009E666A">
      <w:pPr>
        <w:pStyle w:val="ListParagraph"/>
        <w:ind w:left="1080"/>
      </w:pPr>
    </w:p>
    <w:p w14:paraId="1FAE456F" w14:textId="23F37AEF" w:rsidR="008468A7" w:rsidRPr="008468A7" w:rsidRDefault="008468A7" w:rsidP="009E666A">
      <w:pPr>
        <w:pStyle w:val="ListParagraph"/>
        <w:numPr>
          <w:ilvl w:val="3"/>
          <w:numId w:val="1"/>
        </w:numPr>
      </w:pPr>
      <w:r>
        <w:t>The Florence flask is a hybrid between the round bottom and the Erlenmeyer flask</w:t>
      </w:r>
      <w:ins w:id="221" w:author="Neal Abrams" w:date="2015-06-01T16:35:00Z">
        <w:r w:rsidR="004E18AA">
          <w:t xml:space="preserve"> and ranges from a few hundred </w:t>
        </w:r>
      </w:ins>
      <w:ins w:id="222" w:author="Neal Abrams" w:date="2015-06-01T16:36:00Z">
        <w:r w:rsidR="004E18AA">
          <w:t>milliliters</w:t>
        </w:r>
      </w:ins>
      <w:ins w:id="223" w:author="Neal Abrams" w:date="2015-06-01T16:35:00Z">
        <w:r w:rsidR="004E18AA">
          <w:t xml:space="preserve"> to a</w:t>
        </w:r>
      </w:ins>
      <w:ins w:id="224" w:author="Neal Abrams" w:date="2015-06-01T16:36:00Z">
        <w:r w:rsidR="004E18AA">
          <w:t xml:space="preserve"> few</w:t>
        </w:r>
      </w:ins>
      <w:ins w:id="225" w:author="Neal Abrams" w:date="2015-06-01T16:35:00Z">
        <w:r w:rsidR="004E18AA">
          <w:t xml:space="preserve"> liter</w:t>
        </w:r>
      </w:ins>
      <w:ins w:id="226" w:author="Neal Abrams" w:date="2015-06-01T16:36:00Z">
        <w:r w:rsidR="004E18AA">
          <w:t>s</w:t>
        </w:r>
      </w:ins>
      <w:ins w:id="227" w:author="Neal Abrams" w:date="2015-06-01T16:35:00Z">
        <w:r w:rsidR="004E18AA">
          <w:t xml:space="preserve"> in size</w:t>
        </w:r>
      </w:ins>
      <w:r>
        <w:t>. Florence flasks can have either a flat bottom or a round bottom, so applications vary from direct heating to using a heating mantle.</w:t>
      </w:r>
      <w:r w:rsidR="00ED6181">
        <w:t xml:space="preserve"> It</w:t>
      </w:r>
      <w:r>
        <w:t xml:space="preserve"> does not have a </w:t>
      </w:r>
      <w:commentRangeStart w:id="228"/>
      <w:commentRangeStart w:id="229"/>
      <w:r>
        <w:t>ground glass joint</w:t>
      </w:r>
      <w:commentRangeEnd w:id="228"/>
      <w:r w:rsidR="00C006AF">
        <w:rPr>
          <w:rStyle w:val="CommentReference"/>
        </w:rPr>
        <w:commentReference w:id="228"/>
      </w:r>
      <w:commentRangeEnd w:id="229"/>
      <w:r w:rsidR="00BD2FEB">
        <w:rPr>
          <w:rStyle w:val="CommentReference"/>
        </w:rPr>
        <w:commentReference w:id="229"/>
      </w:r>
      <w:r>
        <w:t xml:space="preserve">, so a </w:t>
      </w:r>
      <w:commentRangeStart w:id="230"/>
      <w:commentRangeStart w:id="231"/>
      <w:r>
        <w:t xml:space="preserve">stopper </w:t>
      </w:r>
      <w:commentRangeEnd w:id="230"/>
      <w:r w:rsidR="00C26435">
        <w:rPr>
          <w:rStyle w:val="CommentReference"/>
        </w:rPr>
        <w:commentReference w:id="230"/>
      </w:r>
      <w:commentRangeEnd w:id="231"/>
      <w:r w:rsidR="00BD2FEB">
        <w:rPr>
          <w:rStyle w:val="CommentReference"/>
        </w:rPr>
        <w:commentReference w:id="231"/>
      </w:r>
      <w:r w:rsidR="00A315BC">
        <w:t>is used to seal the container. The r</w:t>
      </w:r>
      <w:r>
        <w:t>ounded shape is better for applications that involve boiling.</w:t>
      </w:r>
    </w:p>
    <w:p w14:paraId="6FEA7155" w14:textId="77777777" w:rsidR="000D3209" w:rsidRDefault="000D3209" w:rsidP="000D3209">
      <w:pPr>
        <w:ind w:left="0"/>
      </w:pPr>
    </w:p>
    <w:p w14:paraId="7BAA6932" w14:textId="2CF62794" w:rsidR="00B26C37" w:rsidRDefault="00B26C37" w:rsidP="009E666A">
      <w:pPr>
        <w:pStyle w:val="ListParagraph"/>
        <w:numPr>
          <w:ilvl w:val="1"/>
          <w:numId w:val="1"/>
        </w:numPr>
      </w:pPr>
      <w:r>
        <w:t xml:space="preserve">Test </w:t>
      </w:r>
      <w:r w:rsidR="00ED6181">
        <w:t>T</w:t>
      </w:r>
      <w:r>
        <w:t>ubes</w:t>
      </w:r>
    </w:p>
    <w:p w14:paraId="73044F01" w14:textId="77777777" w:rsidR="007233FC" w:rsidRDefault="007233FC" w:rsidP="009E666A">
      <w:pPr>
        <w:pStyle w:val="ListParagraph"/>
        <w:ind w:left="1080"/>
      </w:pPr>
    </w:p>
    <w:p w14:paraId="53929401" w14:textId="49F1A1C0" w:rsidR="008468A7" w:rsidRPr="008468A7" w:rsidRDefault="00ED6181" w:rsidP="009E666A">
      <w:pPr>
        <w:pStyle w:val="ListParagraph"/>
        <w:numPr>
          <w:ilvl w:val="2"/>
          <w:numId w:val="1"/>
        </w:numPr>
      </w:pPr>
      <w:r>
        <w:t xml:space="preserve"> </w:t>
      </w:r>
      <w:r w:rsidR="008468A7">
        <w:t xml:space="preserve">Test tubes are relatively small cylindrical vessels used to store, heat, and mix chemicals. While the test tube comes in specific sizes, </w:t>
      </w:r>
      <w:r>
        <w:t>it’s</w:t>
      </w:r>
      <w:r w:rsidR="008468A7">
        <w:t xml:space="preserve"> typically used in qualitative observational procedures. </w:t>
      </w:r>
    </w:p>
    <w:p w14:paraId="100AACF0" w14:textId="77777777" w:rsidR="000D3209" w:rsidRDefault="000D3209" w:rsidP="000D3209">
      <w:pPr>
        <w:ind w:left="0"/>
      </w:pPr>
    </w:p>
    <w:p w14:paraId="3944D97C" w14:textId="55D71399" w:rsidR="00B26C37" w:rsidRDefault="00B26C37" w:rsidP="009E666A">
      <w:pPr>
        <w:pStyle w:val="ListParagraph"/>
        <w:numPr>
          <w:ilvl w:val="1"/>
          <w:numId w:val="1"/>
        </w:numPr>
      </w:pPr>
      <w:r>
        <w:t>Watch</w:t>
      </w:r>
      <w:r w:rsidR="007D5947">
        <w:t xml:space="preserve"> </w:t>
      </w:r>
      <w:r w:rsidR="00ED6181">
        <w:t>G</w:t>
      </w:r>
      <w:r>
        <w:t>lass</w:t>
      </w:r>
    </w:p>
    <w:p w14:paraId="23E71459" w14:textId="77777777" w:rsidR="007233FC" w:rsidRDefault="007233FC" w:rsidP="009E666A">
      <w:pPr>
        <w:pStyle w:val="ListParagraph"/>
        <w:ind w:left="1080"/>
      </w:pPr>
    </w:p>
    <w:p w14:paraId="21582BD6" w14:textId="14BE83AA" w:rsidR="008468A7" w:rsidRPr="008468A7" w:rsidRDefault="00CF1FE3" w:rsidP="009E666A">
      <w:pPr>
        <w:pStyle w:val="ListParagraph"/>
        <w:numPr>
          <w:ilvl w:val="2"/>
          <w:numId w:val="1"/>
        </w:numPr>
      </w:pPr>
      <w:r>
        <w:t xml:space="preserve"> </w:t>
      </w:r>
      <w:r w:rsidR="008468A7">
        <w:t>The watch</w:t>
      </w:r>
      <w:r w:rsidR="007D5947">
        <w:t xml:space="preserve"> </w:t>
      </w:r>
      <w:r w:rsidR="008468A7">
        <w:t xml:space="preserve">glass is used when a high surface area is needed for a small volume of liquid. This is common for </w:t>
      </w:r>
      <w:r w:rsidR="007D5947">
        <w:t>crystallizing</w:t>
      </w:r>
      <w:r w:rsidR="008468A7">
        <w:t xml:space="preserve"> and evaporating</w:t>
      </w:r>
      <w:r>
        <w:t>,</w:t>
      </w:r>
      <w:r w:rsidR="008468A7">
        <w:t xml:space="preserve"> as well as other qualitative procedures.</w:t>
      </w:r>
      <w:r w:rsidR="007D5947">
        <w:t xml:space="preserve"> Watch glasses can also be used as covers for beakers, but not flasks.</w:t>
      </w:r>
    </w:p>
    <w:p w14:paraId="79298AEA" w14:textId="77777777" w:rsidR="000D3209" w:rsidRDefault="000D3209" w:rsidP="000D3209">
      <w:pPr>
        <w:ind w:left="0"/>
      </w:pPr>
    </w:p>
    <w:p w14:paraId="4E9676A6" w14:textId="3717AE0C" w:rsidR="00B26C37" w:rsidRDefault="00B26C37" w:rsidP="009E666A">
      <w:pPr>
        <w:pStyle w:val="ListParagraph"/>
        <w:numPr>
          <w:ilvl w:val="1"/>
          <w:numId w:val="1"/>
        </w:numPr>
      </w:pPr>
      <w:r>
        <w:t xml:space="preserve">Crystallization </w:t>
      </w:r>
      <w:r w:rsidR="00CF1FE3">
        <w:t>D</w:t>
      </w:r>
      <w:r>
        <w:t>ish</w:t>
      </w:r>
    </w:p>
    <w:p w14:paraId="4736FF25" w14:textId="77777777" w:rsidR="007233FC" w:rsidRDefault="007233FC" w:rsidP="009E666A">
      <w:pPr>
        <w:pStyle w:val="ListParagraph"/>
        <w:ind w:left="1080"/>
      </w:pPr>
    </w:p>
    <w:p w14:paraId="7D52AA33" w14:textId="0154B363" w:rsidR="007D5947" w:rsidRPr="007D5947" w:rsidRDefault="00CF1FE3" w:rsidP="009E666A">
      <w:pPr>
        <w:pStyle w:val="ListParagraph"/>
        <w:numPr>
          <w:ilvl w:val="2"/>
          <w:numId w:val="1"/>
        </w:numPr>
      </w:pPr>
      <w:r>
        <w:t xml:space="preserve"> </w:t>
      </w:r>
      <w:r w:rsidR="007D5947">
        <w:t xml:space="preserve">The crystallization dish is </w:t>
      </w:r>
      <w:r>
        <w:t xml:space="preserve">a </w:t>
      </w:r>
      <w:r w:rsidR="007D5947">
        <w:t xml:space="preserve">hybrid between a watch glass and </w:t>
      </w:r>
      <w:r w:rsidR="00A315BC">
        <w:t xml:space="preserve">the </w:t>
      </w:r>
      <w:r w:rsidR="00C26435">
        <w:t>P</w:t>
      </w:r>
      <w:r w:rsidR="007D5947">
        <w:t xml:space="preserve">etri dish </w:t>
      </w:r>
      <w:r>
        <w:t>(</w:t>
      </w:r>
      <w:r w:rsidR="007D5947">
        <w:t xml:space="preserve">common </w:t>
      </w:r>
      <w:r>
        <w:t>in</w:t>
      </w:r>
      <w:r w:rsidR="007D5947">
        <w:t xml:space="preserve"> biological </w:t>
      </w:r>
      <w:r w:rsidR="00A315BC">
        <w:t>procedures</w:t>
      </w:r>
      <w:r>
        <w:t>)</w:t>
      </w:r>
      <w:r w:rsidR="007D5947">
        <w:t>.</w:t>
      </w:r>
      <w:r>
        <w:t xml:space="preserve"> It</w:t>
      </w:r>
      <w:r w:rsidR="007D5947">
        <w:t xml:space="preserve"> has a low height</w:t>
      </w:r>
      <w:r>
        <w:t>-</w:t>
      </w:r>
      <w:r w:rsidR="007D5947">
        <w:t>to</w:t>
      </w:r>
      <w:r>
        <w:t>-</w:t>
      </w:r>
      <w:r w:rsidR="007D5947">
        <w:t>width ratio,</w:t>
      </w:r>
      <w:r w:rsidR="0074776E">
        <w:t xml:space="preserve"> which</w:t>
      </w:r>
      <w:r w:rsidR="007D5947">
        <w:t xml:space="preserve"> mean</w:t>
      </w:r>
      <w:r w:rsidR="0074776E">
        <w:t>s</w:t>
      </w:r>
      <w:r w:rsidR="007D5947">
        <w:t xml:space="preserve"> the sides are very low compared to the width of the vessel. This allows for high surface areas for evaporation, but the crystallization dish is more commonly used as a short-term container for liquids in a variety of bath processes (water, acid, </w:t>
      </w:r>
      <w:r w:rsidR="0074776E">
        <w:t xml:space="preserve">or </w:t>
      </w:r>
      <w:r w:rsidR="007D5947">
        <w:t xml:space="preserve">oil). </w:t>
      </w:r>
    </w:p>
    <w:p w14:paraId="49C31AB6" w14:textId="77777777" w:rsidR="000D3209" w:rsidRDefault="000D3209" w:rsidP="000D3209">
      <w:pPr>
        <w:ind w:left="0"/>
      </w:pPr>
    </w:p>
    <w:p w14:paraId="675855F2" w14:textId="118F1006" w:rsidR="00B26C37" w:rsidRDefault="00B26C37" w:rsidP="009E666A">
      <w:pPr>
        <w:pStyle w:val="ListParagraph"/>
        <w:numPr>
          <w:ilvl w:val="0"/>
          <w:numId w:val="1"/>
        </w:numPr>
      </w:pPr>
      <w:r>
        <w:t xml:space="preserve">Glassware for </w:t>
      </w:r>
      <w:r w:rsidR="0074776E">
        <w:t>M</w:t>
      </w:r>
      <w:r>
        <w:t>easuring</w:t>
      </w:r>
    </w:p>
    <w:p w14:paraId="505425B2" w14:textId="77777777" w:rsidR="007233FC" w:rsidRDefault="007233FC" w:rsidP="009E666A">
      <w:pPr>
        <w:pStyle w:val="ListParagraph"/>
        <w:ind w:left="1080"/>
      </w:pPr>
    </w:p>
    <w:p w14:paraId="42E602A6" w14:textId="38666FA7" w:rsidR="00B26C37" w:rsidRDefault="00B26C37" w:rsidP="009E666A">
      <w:pPr>
        <w:pStyle w:val="ListParagraph"/>
        <w:numPr>
          <w:ilvl w:val="1"/>
          <w:numId w:val="1"/>
        </w:numPr>
      </w:pPr>
      <w:commentRangeStart w:id="232"/>
      <w:r>
        <w:t xml:space="preserve">Graduated </w:t>
      </w:r>
      <w:r w:rsidR="0074776E">
        <w:t>C</w:t>
      </w:r>
      <w:r>
        <w:t>ylinder</w:t>
      </w:r>
      <w:commentRangeEnd w:id="232"/>
      <w:r w:rsidR="00DE3B7E">
        <w:rPr>
          <w:rStyle w:val="CommentReference"/>
        </w:rPr>
        <w:commentReference w:id="232"/>
      </w:r>
    </w:p>
    <w:p w14:paraId="31C43C90" w14:textId="77777777" w:rsidR="007233FC" w:rsidRDefault="007233FC" w:rsidP="009E666A">
      <w:pPr>
        <w:pStyle w:val="ListParagraph"/>
        <w:ind w:left="1080"/>
      </w:pPr>
    </w:p>
    <w:p w14:paraId="2A094123" w14:textId="50D8045F" w:rsidR="0066028E" w:rsidRPr="0066028E" w:rsidRDefault="0074776E" w:rsidP="009E666A">
      <w:pPr>
        <w:pStyle w:val="ListParagraph"/>
        <w:numPr>
          <w:ilvl w:val="2"/>
          <w:numId w:val="1"/>
        </w:numPr>
      </w:pPr>
      <w:r>
        <w:t xml:space="preserve"> </w:t>
      </w:r>
      <w:r w:rsidR="0066028E">
        <w:t xml:space="preserve">The graduated cylinder is used </w:t>
      </w:r>
      <w:r w:rsidR="001765F3">
        <w:t>to measure</w:t>
      </w:r>
      <w:r w:rsidR="0066028E">
        <w:t xml:space="preserve"> </w:t>
      </w:r>
      <w:r w:rsidR="001765F3">
        <w:t xml:space="preserve">a </w:t>
      </w:r>
      <w:r w:rsidR="0066028E">
        <w:t>semi-precise volume of liquid</w:t>
      </w:r>
      <w:r w:rsidR="001765F3">
        <w:t xml:space="preserve">. </w:t>
      </w:r>
      <w:r w:rsidR="0066028E">
        <w:t>While it is not as precise as volumetric glassware, it is much more accurate and precise than a beaker or flask</w:t>
      </w:r>
      <w:ins w:id="233" w:author="Neal Abrams" w:date="2015-06-03T22:32:00Z">
        <w:r w:rsidR="00E51027">
          <w:t xml:space="preserve"> </w:t>
        </w:r>
      </w:ins>
      <w:ins w:id="234" w:author="Jacob Roundy" w:date="2015-06-04T10:13:00Z">
        <w:r w:rsidR="00461BF8">
          <w:t>(</w:t>
        </w:r>
      </w:ins>
      <w:ins w:id="235" w:author="Neal Abrams" w:date="2015-06-03T22:32:00Z">
        <w:r w:rsidR="00E51027">
          <w:t>to within 1%</w:t>
        </w:r>
      </w:ins>
      <w:ins w:id="236" w:author="Jacob Roundy" w:date="2015-06-04T10:13:00Z">
        <w:r w:rsidR="00461BF8">
          <w:t>)</w:t>
        </w:r>
      </w:ins>
      <w:r w:rsidR="0066028E">
        <w:t xml:space="preserve">. Volumes are measured to the bottom of the meniscus for aqueous solutions and </w:t>
      </w:r>
      <w:r w:rsidR="001765F3">
        <w:t xml:space="preserve">the </w:t>
      </w:r>
      <w:r w:rsidR="0066028E">
        <w:t>top of the meniscus for non-aqueous</w:t>
      </w:r>
      <w:r w:rsidR="00A315BC">
        <w:t xml:space="preserve"> hydrophobic</w:t>
      </w:r>
      <w:r w:rsidR="0066028E">
        <w:t xml:space="preserve"> solutions.</w:t>
      </w:r>
      <w:ins w:id="237" w:author="Neal Abrams" w:date="2015-06-03T22:24:00Z">
        <w:r w:rsidR="00C50D81">
          <w:t xml:space="preserve"> </w:t>
        </w:r>
      </w:ins>
      <w:ins w:id="238" w:author="Neal Abrams" w:date="2015-06-03T22:33:00Z">
        <w:r w:rsidR="00E51027">
          <w:t>Graduated cylinders are general</w:t>
        </w:r>
      </w:ins>
      <w:ins w:id="239" w:author="Jacob Roundy" w:date="2015-06-04T10:17:00Z">
        <w:r w:rsidR="00053F78">
          <w:t>-</w:t>
        </w:r>
      </w:ins>
      <w:ins w:id="240" w:author="Neal Abrams" w:date="2015-06-03T22:33:00Z">
        <w:del w:id="241" w:author="Jacob Roundy" w:date="2015-06-04T10:17:00Z">
          <w:r w:rsidR="00E51027" w:rsidDel="00053F78">
            <w:delText xml:space="preserve"> </w:delText>
          </w:r>
        </w:del>
        <w:r w:rsidR="00E51027">
          <w:t>use pieces of “TD” glassware</w:t>
        </w:r>
      </w:ins>
      <w:ins w:id="242" w:author="Jacob Roundy" w:date="2015-06-04T10:16:00Z">
        <w:r w:rsidR="00053F78">
          <w:t>,</w:t>
        </w:r>
      </w:ins>
      <w:ins w:id="243" w:author="Neal Abrams" w:date="2015-06-03T22:33:00Z">
        <w:r w:rsidR="00E51027">
          <w:t xml:space="preserve"> where the delivery volume is important. </w:t>
        </w:r>
      </w:ins>
      <w:ins w:id="244" w:author="Neal Abrams" w:date="2015-06-03T22:34:00Z">
        <w:r w:rsidR="00E51027">
          <w:t>Higher level</w:t>
        </w:r>
        <w:r w:rsidR="00B828EE">
          <w:t>s</w:t>
        </w:r>
        <w:r w:rsidR="00E51027">
          <w:t xml:space="preserve"> of accuracy require volumetric glassware.</w:t>
        </w:r>
      </w:ins>
    </w:p>
    <w:p w14:paraId="5CE491A8" w14:textId="77777777" w:rsidR="000D3209" w:rsidRDefault="000D3209" w:rsidP="000D3209">
      <w:pPr>
        <w:ind w:left="0"/>
      </w:pPr>
    </w:p>
    <w:p w14:paraId="0EACBC11" w14:textId="70099C1A" w:rsidR="0066028E" w:rsidRDefault="00B26C37" w:rsidP="009E666A">
      <w:pPr>
        <w:pStyle w:val="ListParagraph"/>
        <w:numPr>
          <w:ilvl w:val="1"/>
          <w:numId w:val="1"/>
        </w:numPr>
      </w:pPr>
      <w:r>
        <w:t xml:space="preserve">Volumetric </w:t>
      </w:r>
      <w:r w:rsidR="001765F3">
        <w:t>G</w:t>
      </w:r>
      <w:r>
        <w:t>lassware</w:t>
      </w:r>
    </w:p>
    <w:p w14:paraId="4675D6F5" w14:textId="77777777" w:rsidR="007233FC" w:rsidRDefault="007233FC" w:rsidP="009E666A">
      <w:pPr>
        <w:pStyle w:val="ListParagraph"/>
        <w:ind w:left="1080"/>
      </w:pPr>
    </w:p>
    <w:p w14:paraId="66CA91B9" w14:textId="0A2ADEF0" w:rsidR="00B26C37" w:rsidRDefault="001765F3" w:rsidP="009E666A">
      <w:pPr>
        <w:pStyle w:val="ListParagraph"/>
        <w:numPr>
          <w:ilvl w:val="2"/>
          <w:numId w:val="1"/>
        </w:numPr>
      </w:pPr>
      <w:r>
        <w:t xml:space="preserve"> </w:t>
      </w:r>
      <w:r w:rsidR="0066028E">
        <w:t>U</w:t>
      </w:r>
      <w:r w:rsidR="00B26C37" w:rsidRPr="0066028E">
        <w:t>s</w:t>
      </w:r>
      <w:r w:rsidR="00B26C37">
        <w:t>ed for making standard</w:t>
      </w:r>
      <w:r w:rsidR="0066028E">
        <w:t>ized (high precision)</w:t>
      </w:r>
      <w:r w:rsidR="00B26C37">
        <w:t xml:space="preserve"> solutions</w:t>
      </w:r>
      <w:ins w:id="245" w:author="Jacob Roundy" w:date="2015-06-04T10:18:00Z">
        <w:r w:rsidR="00053F78">
          <w:t>,</w:t>
        </w:r>
      </w:ins>
      <w:ins w:id="246" w:author="Neal Abrams" w:date="2015-06-03T22:34:00Z">
        <w:r w:rsidR="00B828EE">
          <w:t xml:space="preserve"> where </w:t>
        </w:r>
      </w:ins>
      <w:ins w:id="247" w:author="Neal Abrams" w:date="2015-06-03T22:35:00Z">
        <w:r w:rsidR="00B828EE">
          <w:t>precision</w:t>
        </w:r>
      </w:ins>
      <w:ins w:id="248" w:author="Neal Abrams" w:date="2015-06-03T22:34:00Z">
        <w:r w:rsidR="00B828EE">
          <w:t xml:space="preserve"> </w:t>
        </w:r>
      </w:ins>
      <w:ins w:id="249" w:author="Neal Abrams" w:date="2015-06-03T22:35:00Z">
        <w:r w:rsidR="00B828EE">
          <w:t>is known to four significant figures</w:t>
        </w:r>
      </w:ins>
      <w:r w:rsidR="0066028E">
        <w:t>.</w:t>
      </w:r>
    </w:p>
    <w:p w14:paraId="47B4B631" w14:textId="77777777" w:rsidR="000D3209" w:rsidRDefault="000D3209" w:rsidP="000D3209">
      <w:pPr>
        <w:ind w:left="0"/>
      </w:pPr>
    </w:p>
    <w:p w14:paraId="044547EB" w14:textId="5FA4891C" w:rsidR="00B26C37" w:rsidRDefault="00C97FAC" w:rsidP="009E666A">
      <w:pPr>
        <w:pStyle w:val="ListParagraph"/>
        <w:numPr>
          <w:ilvl w:val="2"/>
          <w:numId w:val="1"/>
        </w:numPr>
      </w:pPr>
      <w:r>
        <w:t xml:space="preserve"> </w:t>
      </w:r>
      <w:r w:rsidR="00B26C37">
        <w:t>Flasks</w:t>
      </w:r>
    </w:p>
    <w:p w14:paraId="543D15B0" w14:textId="77777777" w:rsidR="007233FC" w:rsidRDefault="007233FC" w:rsidP="009E666A">
      <w:pPr>
        <w:pStyle w:val="ListParagraph"/>
        <w:ind w:left="1080"/>
      </w:pPr>
    </w:p>
    <w:p w14:paraId="057826D1" w14:textId="1F2773B3" w:rsidR="0066028E" w:rsidRPr="0066028E" w:rsidRDefault="0066028E" w:rsidP="009E666A">
      <w:pPr>
        <w:pStyle w:val="ListParagraph"/>
        <w:numPr>
          <w:ilvl w:val="3"/>
          <w:numId w:val="1"/>
        </w:numPr>
      </w:pPr>
      <w:r>
        <w:t>Volumetric flasks are a mainstay when preparing any standardized solution. Since volumes are not necessarily additive, the volumetric flask is used to make solutions of precise volumes. The etched mark on the neck of the glassware signifies the volume to high precision</w:t>
      </w:r>
      <w:r w:rsidR="00B92EA5">
        <w:t xml:space="preserve"> at the specified temperature</w:t>
      </w:r>
      <w:r>
        <w:t>. A s</w:t>
      </w:r>
      <w:r w:rsidR="00A315BC">
        <w:t xml:space="preserve">olution is prepared by adding </w:t>
      </w:r>
      <w:r w:rsidR="00B92EA5">
        <w:t>enough solvent to dissolve the solute, then the solute is added and dissolved. The s</w:t>
      </w:r>
      <w:r w:rsidR="00A315BC">
        <w:t>olution is then diluted to the</w:t>
      </w:r>
      <w:r w:rsidR="00B92EA5">
        <w:t xml:space="preserve"> mark using the solvent. The solution is mixed throughout the dilution process and sometimes requires being placed in an ice bath in the case of exothermic dissolution (typically strong acids or bases). Volumetric flasks range in size from 1 mL to 4,000 mL and larger.</w:t>
      </w:r>
    </w:p>
    <w:p w14:paraId="7ABE5FAC" w14:textId="77777777" w:rsidR="000D3209" w:rsidRDefault="000D3209" w:rsidP="000D3209">
      <w:pPr>
        <w:ind w:left="0"/>
      </w:pPr>
    </w:p>
    <w:p w14:paraId="77726D40" w14:textId="462CF053" w:rsidR="00B92EA5" w:rsidRDefault="00C97FAC" w:rsidP="009E666A">
      <w:pPr>
        <w:pStyle w:val="ListParagraph"/>
        <w:numPr>
          <w:ilvl w:val="2"/>
          <w:numId w:val="1"/>
        </w:numPr>
      </w:pPr>
      <w:r>
        <w:t xml:space="preserve"> </w:t>
      </w:r>
      <w:r w:rsidR="00B26C37">
        <w:t>Pipettes</w:t>
      </w:r>
    </w:p>
    <w:p w14:paraId="4B0D31D2" w14:textId="77777777" w:rsidR="007233FC" w:rsidRDefault="007233FC" w:rsidP="009E666A">
      <w:pPr>
        <w:pStyle w:val="ListParagraph"/>
        <w:ind w:left="1080"/>
      </w:pPr>
    </w:p>
    <w:p w14:paraId="70E4B073" w14:textId="3BB67660" w:rsidR="00B26C37" w:rsidRDefault="00B92EA5" w:rsidP="009E666A">
      <w:pPr>
        <w:pStyle w:val="ListParagraph"/>
        <w:numPr>
          <w:ilvl w:val="3"/>
          <w:numId w:val="1"/>
        </w:numPr>
      </w:pPr>
      <w:r>
        <w:t xml:space="preserve">Volumetric pipettes are known </w:t>
      </w:r>
      <w:r w:rsidR="0036637A">
        <w:t>for</w:t>
      </w:r>
      <w:r>
        <w:t xml:space="preserve"> high precision</w:t>
      </w:r>
      <w:r w:rsidR="0036637A">
        <w:t>,</w:t>
      </w:r>
      <w:r>
        <w:t xml:space="preserve"> like volumetric flasks, but are used to dispense liquids, typically in the preparation of solutions in a volumetric flask. The pipette also has an etched mark denoting a precise volume</w:t>
      </w:r>
      <w:r w:rsidR="0036637A">
        <w:t>,</w:t>
      </w:r>
      <w:r>
        <w:t xml:space="preserve"> and the solution is drawn into the pipette using a pipette bulb, never by mouth.</w:t>
      </w:r>
      <w:r w:rsidR="00B26C37">
        <w:t xml:space="preserve"> </w:t>
      </w:r>
    </w:p>
    <w:p w14:paraId="74693C92" w14:textId="77777777" w:rsidR="000D3209" w:rsidRDefault="000D3209" w:rsidP="000D3209">
      <w:pPr>
        <w:ind w:left="0"/>
      </w:pPr>
    </w:p>
    <w:p w14:paraId="105220D2" w14:textId="450C6B3B" w:rsidR="00B26C37" w:rsidRDefault="00C97FAC" w:rsidP="009E666A">
      <w:pPr>
        <w:pStyle w:val="ListParagraph"/>
        <w:numPr>
          <w:ilvl w:val="2"/>
          <w:numId w:val="1"/>
        </w:numPr>
      </w:pPr>
      <w:r>
        <w:t xml:space="preserve"> </w:t>
      </w:r>
      <w:r w:rsidR="00B26C37">
        <w:t>Micropipettes</w:t>
      </w:r>
    </w:p>
    <w:p w14:paraId="6FCDF3C1" w14:textId="77777777" w:rsidR="007233FC" w:rsidRDefault="007233FC" w:rsidP="009E666A">
      <w:pPr>
        <w:pStyle w:val="ListParagraph"/>
        <w:ind w:left="1080"/>
      </w:pPr>
    </w:p>
    <w:p w14:paraId="4880159C" w14:textId="1E72C5E2" w:rsidR="00B92EA5" w:rsidRPr="00B92EA5" w:rsidRDefault="00B92EA5" w:rsidP="009E666A">
      <w:pPr>
        <w:pStyle w:val="ListParagraph"/>
        <w:numPr>
          <w:ilvl w:val="3"/>
          <w:numId w:val="1"/>
        </w:numPr>
      </w:pPr>
      <w:r>
        <w:t xml:space="preserve">Micropipettes are a specialized class of volumetric pipettes used for very small volumes from 1 </w:t>
      </w:r>
      <w:r w:rsidR="00E02F97">
        <w:t>µl</w:t>
      </w:r>
      <w:r>
        <w:t xml:space="preserve"> to 1</w:t>
      </w:r>
      <w:r w:rsidR="00E02F97">
        <w:t>,</w:t>
      </w:r>
      <w:r>
        <w:t xml:space="preserve">000 </w:t>
      </w:r>
      <w:r w:rsidR="00E02F97">
        <w:t>µl</w:t>
      </w:r>
      <w:r>
        <w:t xml:space="preserve">. The micropipette uses plastic disposable tips, but these can be re-used under appropriate situations. Most micropipettes have an adjustable range of volumes </w:t>
      </w:r>
      <w:r w:rsidR="00DC733F">
        <w:t xml:space="preserve">using separate </w:t>
      </w:r>
      <w:r>
        <w:t>withdraw and dispense actions on the pipette body.</w:t>
      </w:r>
      <w:r w:rsidR="00A315BC">
        <w:t xml:space="preserve"> The mechanism for adjusting, determining volume limits, and ejecting disposable tips varies by manufacturer.</w:t>
      </w:r>
    </w:p>
    <w:p w14:paraId="0445AD3F" w14:textId="77777777" w:rsidR="000D3209" w:rsidRDefault="000D3209" w:rsidP="000D3209">
      <w:pPr>
        <w:ind w:left="0"/>
      </w:pPr>
    </w:p>
    <w:p w14:paraId="39C1C147" w14:textId="087A906D" w:rsidR="00B26C37" w:rsidRDefault="00C97FAC" w:rsidP="009E666A">
      <w:pPr>
        <w:pStyle w:val="ListParagraph"/>
        <w:numPr>
          <w:ilvl w:val="2"/>
          <w:numId w:val="1"/>
        </w:numPr>
      </w:pPr>
      <w:r>
        <w:t xml:space="preserve"> </w:t>
      </w:r>
      <w:r w:rsidR="00B26C37">
        <w:t>Burettes</w:t>
      </w:r>
    </w:p>
    <w:p w14:paraId="024D6FFD" w14:textId="77777777" w:rsidR="007233FC" w:rsidRDefault="007233FC" w:rsidP="009E666A">
      <w:pPr>
        <w:pStyle w:val="ListParagraph"/>
        <w:ind w:left="1080"/>
      </w:pPr>
    </w:p>
    <w:p w14:paraId="76085DE8" w14:textId="61B53EBA" w:rsidR="000862A9" w:rsidRDefault="000862A9" w:rsidP="009E666A">
      <w:pPr>
        <w:pStyle w:val="ListParagraph"/>
        <w:numPr>
          <w:ilvl w:val="3"/>
          <w:numId w:val="1"/>
        </w:numPr>
      </w:pPr>
      <w:r>
        <w:t>The burette is an analytical piece of glassware used to dispense variable</w:t>
      </w:r>
      <w:r w:rsidR="00A315BC">
        <w:t xml:space="preserve"> </w:t>
      </w:r>
      <w:r w:rsidR="00E02F97">
        <w:t>(</w:t>
      </w:r>
      <w:r w:rsidR="00A315BC">
        <w:t>but</w:t>
      </w:r>
      <w:r>
        <w:t xml:space="preserve"> precise</w:t>
      </w:r>
      <w:r w:rsidR="00E02F97">
        <w:t>)</w:t>
      </w:r>
      <w:r>
        <w:t xml:space="preserve"> volumes of liquids. </w:t>
      </w:r>
      <w:r w:rsidR="000A41D5">
        <w:t>C</w:t>
      </w:r>
      <w:r>
        <w:t xml:space="preserve">ommonly found in </w:t>
      </w:r>
      <w:r w:rsidR="00A315BC">
        <w:t>analytical chemistry</w:t>
      </w:r>
      <w:r w:rsidR="000A41D5">
        <w:t xml:space="preserve">, the burette is used in a variety of titration experiments. </w:t>
      </w:r>
    </w:p>
    <w:p w14:paraId="5288BC5D" w14:textId="77777777" w:rsidR="000A41D5" w:rsidRPr="000862A9" w:rsidRDefault="000A41D5" w:rsidP="000D3209">
      <w:pPr>
        <w:ind w:left="0"/>
      </w:pPr>
    </w:p>
    <w:p w14:paraId="592081FB" w14:textId="341E23ED" w:rsidR="00B26C37" w:rsidRDefault="00B26C37" w:rsidP="009E666A">
      <w:pPr>
        <w:pStyle w:val="ListParagraph"/>
        <w:numPr>
          <w:ilvl w:val="0"/>
          <w:numId w:val="1"/>
        </w:numPr>
      </w:pPr>
      <w:r>
        <w:t xml:space="preserve">Procedural </w:t>
      </w:r>
      <w:r w:rsidR="00E02F97">
        <w:t>G</w:t>
      </w:r>
      <w:r>
        <w:t>lassware</w:t>
      </w:r>
    </w:p>
    <w:p w14:paraId="2F2D922C" w14:textId="77777777" w:rsidR="007233FC" w:rsidRDefault="007233FC" w:rsidP="009E666A">
      <w:pPr>
        <w:pStyle w:val="ListParagraph"/>
        <w:ind w:left="1080"/>
      </w:pPr>
    </w:p>
    <w:p w14:paraId="4F275512" w14:textId="40A7513F" w:rsidR="00B26C37" w:rsidRDefault="00B26C37" w:rsidP="009E666A">
      <w:pPr>
        <w:pStyle w:val="ListParagraph"/>
        <w:numPr>
          <w:ilvl w:val="1"/>
          <w:numId w:val="1"/>
        </w:numPr>
      </w:pPr>
      <w:r>
        <w:t>Round</w:t>
      </w:r>
      <w:r w:rsidR="00E02F97">
        <w:t>-b</w:t>
      </w:r>
      <w:r>
        <w:t>ottom (</w:t>
      </w:r>
      <w:r w:rsidR="00E02F97">
        <w:t>B</w:t>
      </w:r>
      <w:r>
        <w:t xml:space="preserve">oiling) </w:t>
      </w:r>
      <w:r w:rsidR="00E02F97">
        <w:t>F</w:t>
      </w:r>
      <w:r>
        <w:t>lasks</w:t>
      </w:r>
    </w:p>
    <w:p w14:paraId="591FAC9B" w14:textId="77777777" w:rsidR="007233FC" w:rsidRDefault="007233FC" w:rsidP="009E666A">
      <w:pPr>
        <w:pStyle w:val="ListParagraph"/>
        <w:ind w:left="1080"/>
      </w:pPr>
    </w:p>
    <w:p w14:paraId="62AF2A74" w14:textId="29FF56B1" w:rsidR="000A41D5" w:rsidRPr="000A41D5" w:rsidRDefault="00E02F97" w:rsidP="009E666A">
      <w:pPr>
        <w:pStyle w:val="ListParagraph"/>
        <w:numPr>
          <w:ilvl w:val="2"/>
          <w:numId w:val="1"/>
        </w:numPr>
      </w:pPr>
      <w:r>
        <w:t xml:space="preserve"> </w:t>
      </w:r>
      <w:r w:rsidR="000A41D5">
        <w:t>Round</w:t>
      </w:r>
      <w:r>
        <w:t>-</w:t>
      </w:r>
      <w:r w:rsidR="000A41D5">
        <w:t>bottom flasks, or boiling flasks, are typically found in synthesis experiments</w:t>
      </w:r>
      <w:r w:rsidR="008E4183">
        <w:t>,</w:t>
      </w:r>
      <w:r w:rsidR="000A41D5">
        <w:t xml:space="preserve"> since the round shape allows for even heating and stirring. The neck typically has a female ground-glass joint and can be attached to </w:t>
      </w:r>
      <w:r w:rsidR="00A315BC">
        <w:t>condensers</w:t>
      </w:r>
      <w:r w:rsidR="000A41D5">
        <w:t xml:space="preserve"> and other pieces of glassware. To prevent spills, the solution volume should not exceed 50% of the flask volume. Sizes range from 50</w:t>
      </w:r>
      <w:r w:rsidR="008E4183">
        <w:t xml:space="preserve"> </w:t>
      </w:r>
      <w:r w:rsidR="000A41D5">
        <w:t>mL to 20,000 mL</w:t>
      </w:r>
      <w:r w:rsidR="008E4183">
        <w:t>.</w:t>
      </w:r>
    </w:p>
    <w:p w14:paraId="0013F546" w14:textId="77777777" w:rsidR="000D3209" w:rsidRDefault="000D3209" w:rsidP="000D3209">
      <w:pPr>
        <w:ind w:left="0"/>
      </w:pPr>
    </w:p>
    <w:p w14:paraId="32F77A0B" w14:textId="43AD8976" w:rsidR="00B26C37" w:rsidRDefault="00B26C37" w:rsidP="009E666A">
      <w:pPr>
        <w:pStyle w:val="ListParagraph"/>
        <w:numPr>
          <w:ilvl w:val="1"/>
          <w:numId w:val="1"/>
        </w:numPr>
      </w:pPr>
      <w:r>
        <w:t xml:space="preserve">Separatory </w:t>
      </w:r>
      <w:r w:rsidR="008E4183">
        <w:t>F</w:t>
      </w:r>
      <w:r>
        <w:t xml:space="preserve">unnel </w:t>
      </w:r>
    </w:p>
    <w:p w14:paraId="2082E88A" w14:textId="77777777" w:rsidR="007233FC" w:rsidRDefault="007233FC" w:rsidP="009E666A">
      <w:pPr>
        <w:pStyle w:val="ListParagraph"/>
        <w:ind w:left="1080"/>
      </w:pPr>
    </w:p>
    <w:p w14:paraId="4B1F89E8" w14:textId="5257AAE7" w:rsidR="000A41D5" w:rsidRPr="000A41D5" w:rsidRDefault="008E4183" w:rsidP="009E666A">
      <w:pPr>
        <w:pStyle w:val="ListParagraph"/>
        <w:numPr>
          <w:ilvl w:val="2"/>
          <w:numId w:val="1"/>
        </w:numPr>
      </w:pPr>
      <w:r>
        <w:t xml:space="preserve"> </w:t>
      </w:r>
      <w:r w:rsidR="000A41D5">
        <w:t>While most common to the organic chemistry lab, the separatory funnel is used to separate liquids of different densities and solubilities. The bottom of the separ</w:t>
      </w:r>
      <w:r w:rsidR="00A315BC">
        <w:t>a</w:t>
      </w:r>
      <w:r w:rsidR="000A41D5">
        <w:t>tory funnel is very narrow and leads to a stopcock, allowing for precise separations of liquids</w:t>
      </w:r>
      <w:r>
        <w:t>,</w:t>
      </w:r>
      <w:r w:rsidR="000A41D5">
        <w:t xml:space="preserve"> while the top is very wide for ease in shaking and mixing.</w:t>
      </w:r>
      <w:r w:rsidR="00A315BC">
        <w:t xml:space="preserve"> </w:t>
      </w:r>
    </w:p>
    <w:p w14:paraId="18B5386D" w14:textId="77777777" w:rsidR="000D3209" w:rsidRDefault="000D3209" w:rsidP="000D3209">
      <w:pPr>
        <w:ind w:left="0"/>
      </w:pPr>
    </w:p>
    <w:p w14:paraId="5B11BE0D" w14:textId="73D82150" w:rsidR="00B26C37" w:rsidRDefault="00B26C37" w:rsidP="009E666A">
      <w:pPr>
        <w:pStyle w:val="ListParagraph"/>
        <w:numPr>
          <w:ilvl w:val="1"/>
          <w:numId w:val="1"/>
        </w:numPr>
      </w:pPr>
      <w:r>
        <w:t>Filter (B</w:t>
      </w:r>
      <w:r w:rsidR="00387786">
        <w:t>ü</w:t>
      </w:r>
      <w:r>
        <w:t xml:space="preserve">chner) </w:t>
      </w:r>
      <w:r w:rsidR="008E4183">
        <w:t>F</w:t>
      </w:r>
      <w:r>
        <w:t xml:space="preserve">lask </w:t>
      </w:r>
      <w:r w:rsidR="008E4183">
        <w:t>(</w:t>
      </w:r>
      <w:r>
        <w:t>used for vacuum filtration</w:t>
      </w:r>
      <w:r w:rsidR="008E4183">
        <w:t>)</w:t>
      </w:r>
    </w:p>
    <w:p w14:paraId="3C86F572" w14:textId="77777777" w:rsidR="007233FC" w:rsidRDefault="007233FC" w:rsidP="009E666A">
      <w:pPr>
        <w:pStyle w:val="ListParagraph"/>
        <w:ind w:left="1080"/>
      </w:pPr>
    </w:p>
    <w:p w14:paraId="09CD3603" w14:textId="05BAF3EC" w:rsidR="000A41D5" w:rsidRPr="000A41D5" w:rsidRDefault="00D035CA" w:rsidP="009E666A">
      <w:pPr>
        <w:pStyle w:val="ListParagraph"/>
        <w:numPr>
          <w:ilvl w:val="2"/>
          <w:numId w:val="1"/>
        </w:numPr>
      </w:pPr>
      <w:r>
        <w:t xml:space="preserve"> </w:t>
      </w:r>
      <w:r w:rsidR="000A41D5">
        <w:t xml:space="preserve">The filter flask looks like an Erlenmeyer flask, but has a hose barb near the top to attach a vacuum hose. The flask typically </w:t>
      </w:r>
      <w:r>
        <w:t xml:space="preserve">has </w:t>
      </w:r>
      <w:r w:rsidR="000A41D5">
        <w:t>thicker</w:t>
      </w:r>
      <w:r>
        <w:t xml:space="preserve"> </w:t>
      </w:r>
      <w:r w:rsidR="000A41D5">
        <w:t>wall</w:t>
      </w:r>
      <w:r>
        <w:t>s</w:t>
      </w:r>
      <w:r w:rsidR="000A41D5">
        <w:t xml:space="preserve"> than an Erlenmeyer due to the reduced pressure (vacuum) used with the flask. Vacuum (B</w:t>
      </w:r>
      <w:r w:rsidR="00387786">
        <w:t>ü</w:t>
      </w:r>
      <w:r w:rsidR="000A41D5">
        <w:t>chner) funnels fit into the neck of the flask using a rubber col</w:t>
      </w:r>
      <w:r w:rsidR="00387786">
        <w:t>l</w:t>
      </w:r>
      <w:r w:rsidR="000A41D5">
        <w:t>ar or a 1-hole rubber stopper.</w:t>
      </w:r>
    </w:p>
    <w:p w14:paraId="7B4277B3" w14:textId="77777777" w:rsidR="000D3209" w:rsidRDefault="000D3209" w:rsidP="000D3209">
      <w:pPr>
        <w:ind w:left="0"/>
      </w:pPr>
    </w:p>
    <w:p w14:paraId="52B4F28E" w14:textId="702C4939" w:rsidR="00B26C37" w:rsidRDefault="00B26C37" w:rsidP="009E666A">
      <w:pPr>
        <w:pStyle w:val="ListParagraph"/>
        <w:numPr>
          <w:ilvl w:val="1"/>
          <w:numId w:val="1"/>
        </w:numPr>
      </w:pPr>
      <w:r>
        <w:t xml:space="preserve">Funnels </w:t>
      </w:r>
      <w:r w:rsidR="00D035CA">
        <w:t>(</w:t>
      </w:r>
      <w:r>
        <w:t>used for filtering and transferring</w:t>
      </w:r>
      <w:r w:rsidR="00D035CA">
        <w:t>)</w:t>
      </w:r>
    </w:p>
    <w:p w14:paraId="4AE7DFF1" w14:textId="77777777" w:rsidR="007233FC" w:rsidRDefault="007233FC" w:rsidP="009E666A">
      <w:pPr>
        <w:pStyle w:val="ListParagraph"/>
        <w:ind w:left="1080"/>
      </w:pPr>
    </w:p>
    <w:p w14:paraId="394948AC" w14:textId="5D0CF34A" w:rsidR="002E2B67" w:rsidRPr="002E2B67" w:rsidRDefault="000C4487" w:rsidP="009E666A">
      <w:pPr>
        <w:pStyle w:val="ListParagraph"/>
        <w:numPr>
          <w:ilvl w:val="2"/>
          <w:numId w:val="1"/>
        </w:numPr>
      </w:pPr>
      <w:r>
        <w:t xml:space="preserve"> </w:t>
      </w:r>
      <w:r w:rsidR="002E2B67">
        <w:t>Traditional funnels used for gravity filtration have a wide cone-shaped body</w:t>
      </w:r>
      <w:r>
        <w:t>,</w:t>
      </w:r>
      <w:r w:rsidR="002E2B67">
        <w:t xml:space="preserve"> for adding and filtering solutions</w:t>
      </w:r>
      <w:r>
        <w:t>,</w:t>
      </w:r>
      <w:r w:rsidR="002E2B67">
        <w:t xml:space="preserve"> and a long narrow stem</w:t>
      </w:r>
      <w:r>
        <w:t>,</w:t>
      </w:r>
      <w:r w:rsidR="002E2B67">
        <w:t xml:space="preserve"> for delivery into a flask. Filter paper is folded into a cone shape</w:t>
      </w:r>
      <w:r>
        <w:t>,</w:t>
      </w:r>
      <w:r w:rsidR="002E2B67">
        <w:t xml:space="preserve"> inserted into the funnel</w:t>
      </w:r>
      <w:r>
        <w:t>,</w:t>
      </w:r>
      <w:r w:rsidR="002E2B67">
        <w:t xml:space="preserve"> and wet</w:t>
      </w:r>
      <w:r>
        <w:t>ted</w:t>
      </w:r>
      <w:r w:rsidR="002E2B67">
        <w:t xml:space="preserve"> with </w:t>
      </w:r>
      <w:r w:rsidR="009E4C50">
        <w:t>a solvent (typically water).</w:t>
      </w:r>
      <w:r w:rsidR="002E2B67">
        <w:t xml:space="preserve"> The powder funnel has a wider stem designed for dispensing solids and viscous liquids. Filter paper is only used in conjunction with the filter funnel.</w:t>
      </w:r>
    </w:p>
    <w:p w14:paraId="3FF70E2C" w14:textId="77777777" w:rsidR="000D3209" w:rsidRDefault="000D3209" w:rsidP="000D3209">
      <w:pPr>
        <w:ind w:left="0"/>
      </w:pPr>
    </w:p>
    <w:p w14:paraId="1E24CF40" w14:textId="554AADA0" w:rsidR="00B26C37" w:rsidRDefault="00B26C37" w:rsidP="009E666A">
      <w:pPr>
        <w:pStyle w:val="ListParagraph"/>
        <w:numPr>
          <w:ilvl w:val="1"/>
          <w:numId w:val="1"/>
        </w:numPr>
      </w:pPr>
      <w:r>
        <w:t>Ceramics</w:t>
      </w:r>
    </w:p>
    <w:p w14:paraId="13C6C107" w14:textId="77777777" w:rsidR="007233FC" w:rsidRDefault="007233FC" w:rsidP="009E666A">
      <w:pPr>
        <w:pStyle w:val="ListParagraph"/>
        <w:ind w:left="1080"/>
      </w:pPr>
    </w:p>
    <w:p w14:paraId="052F9F00" w14:textId="54DE3BEB" w:rsidR="00B26C37" w:rsidRDefault="000C4487" w:rsidP="009E666A">
      <w:pPr>
        <w:pStyle w:val="ListParagraph"/>
        <w:numPr>
          <w:ilvl w:val="2"/>
          <w:numId w:val="1"/>
        </w:numPr>
      </w:pPr>
      <w:r>
        <w:t xml:space="preserve"> </w:t>
      </w:r>
      <w:r w:rsidR="00B26C37">
        <w:t>B</w:t>
      </w:r>
      <w:r w:rsidR="00387786">
        <w:t>ü</w:t>
      </w:r>
      <w:r w:rsidR="00B26C37">
        <w:t xml:space="preserve">chner </w:t>
      </w:r>
      <w:r>
        <w:t>F</w:t>
      </w:r>
      <w:r w:rsidR="00B26C37">
        <w:t>unnel</w:t>
      </w:r>
    </w:p>
    <w:p w14:paraId="480C1D24" w14:textId="77777777" w:rsidR="007233FC" w:rsidRDefault="007233FC" w:rsidP="009E666A">
      <w:pPr>
        <w:pStyle w:val="ListParagraph"/>
        <w:ind w:left="1080"/>
      </w:pPr>
    </w:p>
    <w:p w14:paraId="79B4866A" w14:textId="18114B14" w:rsidR="002E2B67" w:rsidRPr="002E2B67" w:rsidRDefault="002E2B67" w:rsidP="009E666A">
      <w:pPr>
        <w:pStyle w:val="ListParagraph"/>
        <w:numPr>
          <w:ilvl w:val="3"/>
          <w:numId w:val="1"/>
        </w:numPr>
      </w:pPr>
      <w:r>
        <w:t>The</w:t>
      </w:r>
      <w:r w:rsidR="00387786">
        <w:t xml:space="preserve"> ceramic</w:t>
      </w:r>
      <w:r>
        <w:t xml:space="preserve"> B</w:t>
      </w:r>
      <w:r w:rsidR="00387786">
        <w:t>ü</w:t>
      </w:r>
      <w:r>
        <w:t>chner funnel fits into the filter (B</w:t>
      </w:r>
      <w:r w:rsidR="00387786">
        <w:t>ü</w:t>
      </w:r>
      <w:r>
        <w:t>chner) flask using a rubber cone or 1-hole rubber stopper. The funnel is typically made of ceramic with pin</w:t>
      </w:r>
      <w:r w:rsidR="009E4C50">
        <w:t>-sized</w:t>
      </w:r>
      <w:r>
        <w:t xml:space="preserve"> holes in the flat bottom. Filter paper </w:t>
      </w:r>
      <w:r w:rsidR="009E4C50">
        <w:t>is placed on top of the holes and wet</w:t>
      </w:r>
      <w:r w:rsidR="000F014D">
        <w:t>ted</w:t>
      </w:r>
      <w:r w:rsidR="009E4C50">
        <w:t xml:space="preserve"> with solvent (water) to prevent solids from getting under the filter paper.</w:t>
      </w:r>
    </w:p>
    <w:p w14:paraId="66A2A0AE" w14:textId="77777777" w:rsidR="000D3209" w:rsidRDefault="000D3209" w:rsidP="000D3209">
      <w:pPr>
        <w:ind w:left="0"/>
      </w:pPr>
    </w:p>
    <w:p w14:paraId="10E47EA6" w14:textId="6A79F0B1" w:rsidR="009E4C50" w:rsidRDefault="000F014D" w:rsidP="009E666A">
      <w:pPr>
        <w:pStyle w:val="ListParagraph"/>
        <w:numPr>
          <w:ilvl w:val="2"/>
          <w:numId w:val="1"/>
        </w:numPr>
      </w:pPr>
      <w:r>
        <w:t xml:space="preserve"> </w:t>
      </w:r>
      <w:r w:rsidR="00B26C37">
        <w:t>Crucible</w:t>
      </w:r>
    </w:p>
    <w:p w14:paraId="60DAE18F" w14:textId="77777777" w:rsidR="007233FC" w:rsidRDefault="007233FC" w:rsidP="009E666A">
      <w:pPr>
        <w:pStyle w:val="ListParagraph"/>
        <w:ind w:left="1080"/>
      </w:pPr>
    </w:p>
    <w:p w14:paraId="0EF377D4" w14:textId="4BD01E65" w:rsidR="00B26C37" w:rsidRDefault="009E4C50" w:rsidP="009E666A">
      <w:pPr>
        <w:pStyle w:val="ListParagraph"/>
        <w:numPr>
          <w:ilvl w:val="3"/>
          <w:numId w:val="1"/>
        </w:numPr>
      </w:pPr>
      <w:r>
        <w:t xml:space="preserve">A crucible is made of ceramic and </w:t>
      </w:r>
      <w:r w:rsidR="00E050C9" w:rsidRPr="00E050C9">
        <w:t>hold</w:t>
      </w:r>
      <w:r w:rsidR="00E050C9">
        <w:t>s</w:t>
      </w:r>
      <w:r w:rsidR="00E050C9" w:rsidRPr="00E050C9">
        <w:t xml:space="preserve"> small amounts of chemicals during heating at high temperatures</w:t>
      </w:r>
      <w:r>
        <w:t xml:space="preserve">. Depending on </w:t>
      </w:r>
      <w:r w:rsidR="000F014D">
        <w:t xml:space="preserve">the </w:t>
      </w:r>
      <w:r>
        <w:t>specific type, the crucible can withstand temperatures above 1</w:t>
      </w:r>
      <w:r w:rsidR="000F19DB">
        <w:t>,</w:t>
      </w:r>
      <w:r>
        <w:t xml:space="preserve">000 </w:t>
      </w:r>
      <w:r w:rsidR="000F19DB">
        <w:t>°</w:t>
      </w:r>
      <w:r>
        <w:t>C and is used in conjunction with a Bunsen burner or furnace. Common uses include heating a hydrated solid to remove water or combusting a compound to determine organic content.</w:t>
      </w:r>
    </w:p>
    <w:p w14:paraId="07FB2E06" w14:textId="77777777" w:rsidR="000D3209" w:rsidRDefault="000D3209" w:rsidP="000D3209">
      <w:pPr>
        <w:ind w:left="0"/>
      </w:pPr>
    </w:p>
    <w:p w14:paraId="2D48B5AA" w14:textId="6C3965A4" w:rsidR="00B26C37" w:rsidRDefault="000F014D" w:rsidP="009E666A">
      <w:pPr>
        <w:pStyle w:val="ListParagraph"/>
        <w:numPr>
          <w:ilvl w:val="2"/>
          <w:numId w:val="1"/>
        </w:numPr>
      </w:pPr>
      <w:r>
        <w:t xml:space="preserve"> </w:t>
      </w:r>
      <w:r w:rsidR="00B26C37">
        <w:t xml:space="preserve">Mortar and </w:t>
      </w:r>
      <w:r>
        <w:t>P</w:t>
      </w:r>
      <w:r w:rsidR="00B26C37">
        <w:t>estle</w:t>
      </w:r>
    </w:p>
    <w:p w14:paraId="38A9B03D" w14:textId="77777777" w:rsidR="007233FC" w:rsidRDefault="007233FC" w:rsidP="009E666A">
      <w:pPr>
        <w:pStyle w:val="ListParagraph"/>
        <w:ind w:left="1080"/>
      </w:pPr>
    </w:p>
    <w:p w14:paraId="103B0102" w14:textId="70FD3844" w:rsidR="009E4C50" w:rsidRPr="009E4C50" w:rsidRDefault="009E4C50" w:rsidP="009E666A">
      <w:pPr>
        <w:pStyle w:val="ListParagraph"/>
        <w:numPr>
          <w:ilvl w:val="3"/>
          <w:numId w:val="1"/>
        </w:numPr>
      </w:pPr>
      <w:r>
        <w:t>While the mortar and pestle originated in chemistry (and alchemy) laboratories, it is more common in pharmacology, biology, and culinary applications. Made of ceramic or stone, materials are placed in the bowl-shaped mortar and ground and crushed using the pestle.</w:t>
      </w:r>
    </w:p>
    <w:p w14:paraId="1D26A174" w14:textId="77777777" w:rsidR="009E4C50" w:rsidRDefault="009E4C50" w:rsidP="000D3209"/>
    <w:p w14:paraId="596E16B2" w14:textId="7F5F1271" w:rsidR="00B26C37" w:rsidDel="00152612" w:rsidRDefault="00E050C9" w:rsidP="009E666A">
      <w:pPr>
        <w:pStyle w:val="ListParagraph"/>
        <w:numPr>
          <w:ilvl w:val="0"/>
          <w:numId w:val="1"/>
        </w:numPr>
        <w:rPr>
          <w:del w:id="250" w:author="Neal Abrams" w:date="2015-06-01T16:32:00Z"/>
        </w:rPr>
      </w:pPr>
      <w:del w:id="251" w:author="Neal Abrams" w:date="2015-06-01T16:32:00Z">
        <w:r w:rsidDel="00152612">
          <w:delText>Handling</w:delText>
        </w:r>
        <w:r w:rsidR="00B26C37" w:rsidDel="00152612">
          <w:delText xml:space="preserve">, </w:delText>
        </w:r>
        <w:r w:rsidR="000F014D" w:rsidDel="00152612">
          <w:delText>H</w:delText>
        </w:r>
        <w:r w:rsidR="00B26C37" w:rsidDel="00152612">
          <w:delText xml:space="preserve">eating, </w:delText>
        </w:r>
        <w:r w:rsidDel="00152612">
          <w:delText xml:space="preserve">and </w:delText>
        </w:r>
        <w:r w:rsidR="000F014D" w:rsidDel="00152612">
          <w:delText>C</w:delText>
        </w:r>
        <w:r w:rsidR="00B26C37" w:rsidDel="00152612">
          <w:delText>leaning</w:delText>
        </w:r>
        <w:r w:rsidR="00387786" w:rsidDel="00152612">
          <w:delText xml:space="preserve"> </w:delText>
        </w:r>
        <w:r w:rsidR="000F014D" w:rsidDel="00152612">
          <w:delText>G</w:delText>
        </w:r>
        <w:r w:rsidR="00387786" w:rsidDel="00152612">
          <w:delText>lassware</w:delText>
        </w:r>
      </w:del>
    </w:p>
    <w:p w14:paraId="697E9868" w14:textId="7D53744E" w:rsidR="007233FC" w:rsidDel="00152612" w:rsidRDefault="007233FC" w:rsidP="009E666A">
      <w:pPr>
        <w:pStyle w:val="ListParagraph"/>
        <w:ind w:left="1080"/>
        <w:rPr>
          <w:del w:id="252" w:author="Neal Abrams" w:date="2015-06-01T16:32:00Z"/>
        </w:rPr>
      </w:pPr>
    </w:p>
    <w:p w14:paraId="6F697FA1" w14:textId="6E5FE6DE" w:rsidR="00B26C37" w:rsidDel="00152612" w:rsidRDefault="00E050C9" w:rsidP="009E666A">
      <w:pPr>
        <w:pStyle w:val="ListParagraph"/>
        <w:numPr>
          <w:ilvl w:val="1"/>
          <w:numId w:val="1"/>
        </w:numPr>
        <w:rPr>
          <w:del w:id="253" w:author="Neal Abrams" w:date="2015-06-01T16:32:00Z"/>
        </w:rPr>
      </w:pPr>
      <w:del w:id="254" w:author="Neal Abrams" w:date="2015-06-01T16:32:00Z">
        <w:r w:rsidDel="00152612">
          <w:delText xml:space="preserve">Soda-lime </w:delText>
        </w:r>
        <w:r w:rsidR="000F014D" w:rsidDel="00152612">
          <w:delText>G</w:delText>
        </w:r>
        <w:r w:rsidR="00B26C37" w:rsidDel="00152612">
          <w:delText xml:space="preserve">lass, </w:delText>
        </w:r>
        <w:r w:rsidR="000F014D" w:rsidDel="00152612">
          <w:delText>B</w:delText>
        </w:r>
        <w:r w:rsidDel="00152612">
          <w:delText>orosilicate (P</w:delText>
        </w:r>
        <w:r w:rsidR="00B26C37" w:rsidDel="00152612">
          <w:delText>yrex</w:delText>
        </w:r>
        <w:r w:rsidDel="00152612">
          <w:delText>)</w:delText>
        </w:r>
        <w:r w:rsidR="00B26C37" w:rsidDel="00152612">
          <w:delText xml:space="preserve">, and </w:delText>
        </w:r>
        <w:r w:rsidR="000F014D" w:rsidDel="00152612">
          <w:delText>Q</w:delText>
        </w:r>
        <w:r w:rsidR="00B26C37" w:rsidDel="00152612">
          <w:delText>uartz</w:delText>
        </w:r>
        <w:r w:rsidDel="00152612">
          <w:delText xml:space="preserve"> (</w:delText>
        </w:r>
        <w:r w:rsidR="000F014D" w:rsidDel="00152612">
          <w:delText>F</w:delText>
        </w:r>
        <w:r w:rsidDel="00152612">
          <w:delText xml:space="preserve">used </w:delText>
        </w:r>
        <w:r w:rsidR="000F014D" w:rsidDel="00152612">
          <w:delText>S</w:delText>
        </w:r>
        <w:r w:rsidDel="00152612">
          <w:delText>ilica)</w:delText>
        </w:r>
      </w:del>
    </w:p>
    <w:p w14:paraId="09825EE1" w14:textId="7028B8D9" w:rsidR="007233FC" w:rsidDel="00152612" w:rsidRDefault="007233FC" w:rsidP="009E666A">
      <w:pPr>
        <w:pStyle w:val="ListParagraph"/>
        <w:ind w:left="1080"/>
        <w:rPr>
          <w:del w:id="255" w:author="Neal Abrams" w:date="2015-06-01T16:32:00Z"/>
        </w:rPr>
      </w:pPr>
    </w:p>
    <w:p w14:paraId="00D05513" w14:textId="13652CB2" w:rsidR="002A0BA5" w:rsidDel="00152612" w:rsidRDefault="00D11A6B" w:rsidP="009E666A">
      <w:pPr>
        <w:pStyle w:val="ListParagraph"/>
        <w:numPr>
          <w:ilvl w:val="2"/>
          <w:numId w:val="1"/>
        </w:numPr>
        <w:rPr>
          <w:del w:id="256" w:author="Neal Abrams" w:date="2015-06-01T16:32:00Z"/>
        </w:rPr>
      </w:pPr>
      <w:del w:id="257" w:author="Neal Abrams" w:date="2015-06-01T16:32:00Z">
        <w:r w:rsidDel="00152612">
          <w:delText xml:space="preserve"> </w:delText>
        </w:r>
        <w:r w:rsidR="009E4C50" w:rsidDel="00152612">
          <w:delText xml:space="preserve">Glass is ubiquitous in the chemistry laboratory, but not all glass is the same. Standard consumer-grade glass is known as </w:delText>
        </w:r>
        <w:r w:rsidDel="00152612">
          <w:delText>“</w:delText>
        </w:r>
        <w:r w:rsidR="009E4C50" w:rsidDel="00152612">
          <w:delText>soda</w:delText>
        </w:r>
        <w:r w:rsidDel="00152612">
          <w:delText>-</w:delText>
        </w:r>
        <w:r w:rsidR="009E4C50" w:rsidDel="00152612">
          <w:delText>lime</w:delText>
        </w:r>
        <w:r w:rsidDel="00152612">
          <w:delText>”</w:delText>
        </w:r>
        <w:r w:rsidR="009E4C50" w:rsidDel="00152612">
          <w:delText xml:space="preserve"> or </w:delText>
        </w:r>
        <w:r w:rsidDel="00152612">
          <w:delText>“</w:delText>
        </w:r>
        <w:r w:rsidR="009E4C50" w:rsidDel="00152612">
          <w:delText>float</w:delText>
        </w:r>
        <w:r w:rsidDel="00152612">
          <w:delText>”</w:delText>
        </w:r>
        <w:r w:rsidR="009E4C50" w:rsidDel="00152612">
          <w:delText xml:space="preserve"> glass. It is good for many applications, but cracks under rapid heating and cooling </w:delText>
        </w:r>
        <w:r w:rsidR="00387786" w:rsidDel="00152612">
          <w:delText>applications</w:delText>
        </w:r>
        <w:r w:rsidR="002A0BA5" w:rsidDel="00152612">
          <w:delText xml:space="preserve"> </w:delText>
        </w:r>
        <w:r w:rsidDel="00152612">
          <w:delText>due to</w:delText>
        </w:r>
        <w:r w:rsidR="002A0BA5" w:rsidDel="00152612">
          <w:delText xml:space="preserve"> expansion/contraction</w:delText>
        </w:r>
        <w:r w:rsidR="009E4C50" w:rsidDel="00152612">
          <w:delText xml:space="preserve">. Borosilicate glass is used to solve this problem in the lab. Made with </w:delText>
        </w:r>
        <w:r w:rsidDel="00152612">
          <w:delText xml:space="preserve">an </w:delText>
        </w:r>
        <w:r w:rsidR="009E4C50" w:rsidDel="00152612">
          <w:delText>introduction of small amounts of boron</w:delText>
        </w:r>
        <w:r w:rsidR="002A0BA5" w:rsidDel="00152612">
          <w:delText>, borosilicate glass has a very low coefficient of expansion, which prevents internal stresses.</w:delText>
        </w:r>
        <w:r w:rsidR="00387786" w:rsidDel="00152612">
          <w:delText xml:space="preserve"> The most common trade name for</w:delText>
        </w:r>
        <w:r w:rsidR="009E4C50" w:rsidDel="00152612">
          <w:delText xml:space="preserve"> borosilicate g</w:delText>
        </w:r>
        <w:r w:rsidR="002A0BA5" w:rsidDel="00152612">
          <w:delText>lass is Pyrex, the same type of glass used in some kitchen bakeware.</w:delText>
        </w:r>
      </w:del>
    </w:p>
    <w:p w14:paraId="435DC350" w14:textId="2B707684" w:rsidR="00387786" w:rsidDel="00152612" w:rsidRDefault="00387786" w:rsidP="000D3209">
      <w:pPr>
        <w:rPr>
          <w:del w:id="258" w:author="Neal Abrams" w:date="2015-06-01T16:32:00Z"/>
        </w:rPr>
      </w:pPr>
    </w:p>
    <w:p w14:paraId="6E0CA7AB" w14:textId="1E5486BA" w:rsidR="009E4C50" w:rsidRPr="009E4C50" w:rsidDel="00152612" w:rsidRDefault="00D11A6B" w:rsidP="009E666A">
      <w:pPr>
        <w:pStyle w:val="ListParagraph"/>
        <w:numPr>
          <w:ilvl w:val="2"/>
          <w:numId w:val="1"/>
        </w:numPr>
        <w:rPr>
          <w:del w:id="259" w:author="Neal Abrams" w:date="2015-06-01T16:32:00Z"/>
        </w:rPr>
      </w:pPr>
      <w:del w:id="260" w:author="Neal Abrams" w:date="2015-06-01T16:32:00Z">
        <w:r w:rsidDel="00152612">
          <w:delText xml:space="preserve"> </w:delText>
        </w:r>
        <w:r w:rsidR="002A0BA5" w:rsidDel="00152612">
          <w:delText>While borosilicate glass is thermally robust, the impurities found in borosilicate and standard glass lead to a limited temperature range and optical quality. Fused silica, or quartz, is used in situations where glass needs to be heated above 450</w:delText>
        </w:r>
        <w:r w:rsidDel="00152612">
          <w:delText xml:space="preserve"> </w:delText>
        </w:r>
        <w:r w:rsidR="002A0BA5" w:rsidDel="00152612">
          <w:sym w:font="Symbol" w:char="F0B0"/>
        </w:r>
      </w:del>
      <w:ins w:id="261" w:author="JoVE JoVE" w:date="2015-05-28T13:20:00Z">
        <w:del w:id="262" w:author="Neal Abrams" w:date="2015-06-01T16:32:00Z">
          <w:r w:rsidR="000F19DB" w:rsidDel="00152612">
            <w:delText>°</w:delText>
          </w:r>
        </w:del>
      </w:ins>
      <w:del w:id="263" w:author="Neal Abrams" w:date="2015-06-01T16:32:00Z">
        <w:r w:rsidR="002A0BA5" w:rsidDel="00152612">
          <w:delText xml:space="preserve">C or </w:delText>
        </w:r>
        <w:r w:rsidDel="00152612">
          <w:delText xml:space="preserve">to </w:delText>
        </w:r>
        <w:r w:rsidR="002A0BA5" w:rsidDel="00152612">
          <w:delText>be transparent to UV light. Fused silica is chemically</w:delText>
        </w:r>
        <w:r w:rsidDel="00152612">
          <w:delText>-</w:delText>
        </w:r>
        <w:r w:rsidR="002A0BA5" w:rsidDel="00152612">
          <w:delText>pure silicon dioxide with no impurities</w:delText>
        </w:r>
        <w:r w:rsidR="00387786" w:rsidDel="00152612">
          <w:delText xml:space="preserve"> and a very high melting point above 1</w:delText>
        </w:r>
        <w:r w:rsidDel="00152612">
          <w:delText>,</w:delText>
        </w:r>
        <w:r w:rsidR="00387786" w:rsidDel="00152612">
          <w:delText xml:space="preserve">600 </w:delText>
        </w:r>
      </w:del>
      <w:ins w:id="264" w:author="JoVE JoVE" w:date="2015-05-28T13:21:00Z">
        <w:del w:id="265" w:author="Neal Abrams" w:date="2015-06-01T16:32:00Z">
          <w:r w:rsidR="000F19DB" w:rsidDel="00152612">
            <w:delText>°</w:delText>
          </w:r>
        </w:del>
      </w:ins>
      <w:del w:id="266" w:author="Neal Abrams" w:date="2015-06-01T16:32:00Z">
        <w:r w:rsidR="00387786" w:rsidDel="00152612">
          <w:sym w:font="Symbol" w:char="F0B0"/>
        </w:r>
        <w:r w:rsidR="00387786" w:rsidDel="00152612">
          <w:delText>C</w:delText>
        </w:r>
        <w:r w:rsidR="002A0BA5" w:rsidDel="00152612">
          <w:delText xml:space="preserve">. The easiest way to tell the difference between borosilicate glass and fused silica in the lab is to look down the long axis of a piece of glassware. A greenish color is indicative of borosilicate </w:delText>
        </w:r>
        <w:r w:rsidR="00387786" w:rsidDel="00152612">
          <w:delText>impurities</w:delText>
        </w:r>
        <w:r w:rsidDel="00152612">
          <w:delText>,</w:delText>
        </w:r>
        <w:r w:rsidR="00387786" w:rsidDel="00152612">
          <w:delText xml:space="preserve"> </w:delText>
        </w:r>
        <w:r w:rsidR="002A0BA5" w:rsidDel="00152612">
          <w:delText xml:space="preserve">whereas fused silica </w:delText>
        </w:r>
        <w:r w:rsidDel="00152612">
          <w:delText>is</w:delText>
        </w:r>
        <w:r w:rsidR="002A0BA5" w:rsidDel="00152612">
          <w:delText xml:space="preserve"> optically clear and colorless.</w:delText>
        </w:r>
      </w:del>
    </w:p>
    <w:p w14:paraId="4A21447E" w14:textId="2BC1586D" w:rsidR="000D3209" w:rsidDel="00152612" w:rsidRDefault="000D3209" w:rsidP="000D3209">
      <w:pPr>
        <w:ind w:left="0"/>
        <w:rPr>
          <w:del w:id="267" w:author="Neal Abrams" w:date="2015-06-01T16:32:00Z"/>
        </w:rPr>
      </w:pPr>
    </w:p>
    <w:p w14:paraId="3D5242F1" w14:textId="531252C2" w:rsidR="00B26C37" w:rsidDel="00152612" w:rsidRDefault="00B26C37" w:rsidP="009E666A">
      <w:pPr>
        <w:pStyle w:val="ListParagraph"/>
        <w:numPr>
          <w:ilvl w:val="1"/>
          <w:numId w:val="1"/>
        </w:numPr>
        <w:rPr>
          <w:del w:id="268" w:author="Neal Abrams" w:date="2015-06-01T16:32:00Z"/>
        </w:rPr>
      </w:pPr>
      <w:del w:id="269" w:author="Neal Abrams" w:date="2015-06-01T16:32:00Z">
        <w:r w:rsidDel="00152612">
          <w:delText xml:space="preserve">Base and </w:delText>
        </w:r>
        <w:r w:rsidR="00D11A6B" w:rsidDel="00152612">
          <w:delText>A</w:delText>
        </w:r>
        <w:r w:rsidDel="00152612">
          <w:delText xml:space="preserve">cid </w:delText>
        </w:r>
        <w:r w:rsidR="00D11A6B" w:rsidDel="00152612">
          <w:delText>B</w:delText>
        </w:r>
        <w:r w:rsidDel="00152612">
          <w:delText>ath</w:delText>
        </w:r>
      </w:del>
    </w:p>
    <w:p w14:paraId="2AD005FC" w14:textId="00FDB725" w:rsidR="007233FC" w:rsidDel="00152612" w:rsidRDefault="007233FC" w:rsidP="009E666A">
      <w:pPr>
        <w:pStyle w:val="ListParagraph"/>
        <w:ind w:left="1080"/>
        <w:rPr>
          <w:del w:id="270" w:author="Neal Abrams" w:date="2015-06-01T16:32:00Z"/>
        </w:rPr>
      </w:pPr>
    </w:p>
    <w:p w14:paraId="17DEF058" w14:textId="60E89BE6" w:rsidR="008468A7" w:rsidDel="00152612" w:rsidRDefault="00D11A6B" w:rsidP="009E666A">
      <w:pPr>
        <w:pStyle w:val="ListParagraph"/>
        <w:numPr>
          <w:ilvl w:val="2"/>
          <w:numId w:val="1"/>
        </w:numPr>
        <w:rPr>
          <w:del w:id="271" w:author="Neal Abrams" w:date="2015-06-01T16:32:00Z"/>
        </w:rPr>
      </w:pPr>
      <w:del w:id="272" w:author="Neal Abrams" w:date="2015-06-01T16:32:00Z">
        <w:r w:rsidDel="00152612">
          <w:delText xml:space="preserve"> </w:delText>
        </w:r>
        <w:r w:rsidR="002A0BA5" w:rsidDel="00152612">
          <w:delText>Just like in the kitchen, soap</w:delText>
        </w:r>
        <w:r w:rsidR="0098761A" w:rsidDel="00152612">
          <w:delText xml:space="preserve"> and water</w:delText>
        </w:r>
        <w:r w:rsidR="002A0BA5" w:rsidDel="00152612">
          <w:delText xml:space="preserve"> </w:delText>
        </w:r>
        <w:r w:rsidR="0098761A" w:rsidDel="00152612">
          <w:delText>are</w:delText>
        </w:r>
        <w:r w:rsidR="002A0BA5" w:rsidDel="00152612">
          <w:delText xml:space="preserve"> typically used to clean glassware in the lab. When that fails, organic solvents</w:delText>
        </w:r>
        <w:r w:rsidR="0098761A" w:rsidDel="00152612">
          <w:delText>,</w:delText>
        </w:r>
        <w:r w:rsidR="002A0BA5" w:rsidDel="00152612">
          <w:delText xml:space="preserve"> like acetone</w:delText>
        </w:r>
        <w:r w:rsidR="0098761A" w:rsidDel="00152612">
          <w:delText>,</w:delText>
        </w:r>
        <w:r w:rsidR="002A0BA5" w:rsidDel="00152612">
          <w:delText xml:space="preserve"> are sometimes employed to remove stick</w:delText>
        </w:r>
        <w:r w:rsidR="00387786" w:rsidDel="00152612">
          <w:delText>y and</w:delText>
        </w:r>
        <w:r w:rsidR="002A0BA5" w:rsidDel="00152612">
          <w:delText xml:space="preserve"> insoluble organic deposits. Even then, some compounds adhere to glassware so well</w:delText>
        </w:r>
        <w:r w:rsidR="0098761A" w:rsidDel="00152612">
          <w:delText xml:space="preserve"> that</w:delText>
        </w:r>
        <w:r w:rsidR="002A0BA5" w:rsidDel="00152612">
          <w:delText xml:space="preserve"> they are impossible to remove without some form of chemical etching. In the case of organic carbon-containing deposits, glassware can be soaked in a base bath composed of an alcohol (ethanol) and a strong base (sodium hydroxide). This bath etches thin molecular layers of glass from the vessel, taking the stubborn deposits with it. </w:delText>
        </w:r>
        <w:r w:rsidR="00693CCE" w:rsidDel="00152612">
          <w:delText xml:space="preserve">When a metal has plated or infused into a piece of glassware, an acid bath made with a dilute strong </w:delText>
        </w:r>
        <w:r w:rsidR="00693CCE" w:rsidRPr="009E666A" w:rsidDel="00152612">
          <w:delText>acid</w:delText>
        </w:r>
        <w:r w:rsidR="0098761A" w:rsidDel="00152612">
          <w:delText xml:space="preserve">, like </w:delText>
        </w:r>
        <w:r w:rsidR="00693CCE" w:rsidRPr="009E666A" w:rsidDel="00152612">
          <w:delText>hydrochloric</w:delText>
        </w:r>
        <w:r w:rsidR="0098761A" w:rsidDel="00152612">
          <w:delText>,</w:delText>
        </w:r>
        <w:r w:rsidR="00693CCE" w:rsidDel="00152612">
          <w:delText xml:space="preserve"> is used.</w:delText>
        </w:r>
        <w:r w:rsidR="005661DE" w:rsidDel="00152612">
          <w:delText xml:space="preserve"> The amphoteric nature of glass and the general oxidation of metal in acid lead to its cleaning power.</w:delText>
        </w:r>
        <w:r w:rsidR="00693CCE" w:rsidDel="00152612">
          <w:delText xml:space="preserve"> Regardless of the bath type, 24-48 hr is required for effective deposit removal.</w:delText>
        </w:r>
      </w:del>
    </w:p>
    <w:p w14:paraId="563E3AAB" w14:textId="77777777" w:rsidR="000D3209" w:rsidRDefault="000D3209" w:rsidP="000D3209">
      <w:pPr>
        <w:ind w:left="0"/>
      </w:pPr>
    </w:p>
    <w:p w14:paraId="2C5D8AD6" w14:textId="5BF33B72" w:rsidR="000D3209" w:rsidRPr="000D3209" w:rsidRDefault="000D3209" w:rsidP="000D3209">
      <w:pPr>
        <w:ind w:left="0"/>
        <w:rPr>
          <w:rFonts w:asciiTheme="majorHAnsi" w:hAnsiTheme="majorHAnsi"/>
          <w:b/>
          <w:sz w:val="28"/>
        </w:rPr>
      </w:pPr>
      <w:r>
        <w:rPr>
          <w:rFonts w:asciiTheme="majorHAnsi" w:hAnsiTheme="majorHAnsi"/>
          <w:b/>
          <w:sz w:val="28"/>
        </w:rPr>
        <w:t>Applications</w:t>
      </w:r>
    </w:p>
    <w:p w14:paraId="31D91DEC" w14:textId="7C2D2B7F" w:rsidR="008468A7" w:rsidRPr="008468A7" w:rsidRDefault="008468A7" w:rsidP="000D3209">
      <w:pPr>
        <w:ind w:left="0"/>
      </w:pPr>
      <w:r>
        <w:t xml:space="preserve">While there are few rules to how glassware must be used, each piece of glassware was designed for a general set of procedures. Unique situations create some flexibility </w:t>
      </w:r>
      <w:r w:rsidR="007D5947">
        <w:t>on the application</w:t>
      </w:r>
      <w:r w:rsidR="00093CAD">
        <w:t>,</w:t>
      </w:r>
      <w:r w:rsidR="007D5947">
        <w:t xml:space="preserve"> and nearly all</w:t>
      </w:r>
      <w:r>
        <w:t xml:space="preserve"> glassware can be further adapted and customized with the assistance o</w:t>
      </w:r>
      <w:r w:rsidR="007D5947">
        <w:t>f a professional glassblower.</w:t>
      </w:r>
    </w:p>
    <w:sectPr w:rsidR="008468A7" w:rsidRPr="008468A7" w:rsidSect="00E050C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VE JoVE" w:date="2015-05-28T16:22:00Z" w:initials="JJ">
    <w:p w14:paraId="2219E1A8" w14:textId="06DB6B34" w:rsidR="00C50D81" w:rsidRDefault="00C50D81">
      <w:pPr>
        <w:pStyle w:val="CommentText"/>
      </w:pPr>
      <w:r>
        <w:rPr>
          <w:rStyle w:val="CommentReference"/>
        </w:rPr>
        <w:annotationRef/>
      </w:r>
      <w:r>
        <w:t>Before we start the tour of common pieces, this would be a good place to cover concepts important to all glassware: the different types of glass and how to clean them, both of which you already wrote; the difference between TD and TC; connecting piece of glassware (ground-glass joints, joint clips); retort stands and clamps; and anything else that would fit in this section.</w:t>
      </w:r>
    </w:p>
  </w:comment>
  <w:comment w:id="228" w:author="JoVE JoVE" w:date="2015-05-28T16:23:00Z" w:initials="JJ">
    <w:p w14:paraId="79CB5536" w14:textId="2AAC6802" w:rsidR="00C50D81" w:rsidRDefault="00C50D81">
      <w:pPr>
        <w:pStyle w:val="CommentText"/>
      </w:pPr>
      <w:r>
        <w:rPr>
          <w:rStyle w:val="CommentReference"/>
        </w:rPr>
        <w:annotationRef/>
      </w:r>
      <w:r>
        <w:t>This should be covered above. Include common sizes.</w:t>
      </w:r>
    </w:p>
  </w:comment>
  <w:comment w:id="229" w:author="Jacob Roundy" w:date="2015-06-04T11:05:00Z" w:initials="JR">
    <w:p w14:paraId="31F619DD" w14:textId="5B6682C9" w:rsidR="00BD2FEB" w:rsidRDefault="00BD2FEB" w:rsidP="00BD2FEB">
      <w:pPr>
        <w:pStyle w:val="CommentText"/>
        <w:ind w:left="0"/>
      </w:pPr>
      <w:r>
        <w:rPr>
          <w:rStyle w:val="CommentReference"/>
        </w:rPr>
        <w:annotationRef/>
      </w:r>
      <w:r>
        <w:t>Covered in Principles.</w:t>
      </w:r>
    </w:p>
  </w:comment>
  <w:comment w:id="230" w:author="JoVE JoVE" w:date="2015-05-28T14:40:00Z" w:initials="JJ">
    <w:p w14:paraId="0155FA53" w14:textId="37AEF424" w:rsidR="00C50D81" w:rsidRDefault="00C50D81">
      <w:pPr>
        <w:pStyle w:val="CommentText"/>
      </w:pPr>
      <w:r>
        <w:rPr>
          <w:rStyle w:val="CommentReference"/>
        </w:rPr>
        <w:annotationRef/>
      </w:r>
      <w:r>
        <w:t>These should also briefly be mentioned.</w:t>
      </w:r>
    </w:p>
  </w:comment>
  <w:comment w:id="231" w:author="Jacob Roundy" w:date="2015-06-04T11:05:00Z" w:initials="JR">
    <w:p w14:paraId="3C8F1B63" w14:textId="672C9A2A" w:rsidR="00BD2FEB" w:rsidRDefault="00BD2FEB" w:rsidP="00BD2FEB">
      <w:pPr>
        <w:pStyle w:val="CommentText"/>
        <w:ind w:left="0"/>
      </w:pPr>
      <w:r>
        <w:rPr>
          <w:rStyle w:val="CommentReference"/>
        </w:rPr>
        <w:annotationRef/>
      </w:r>
      <w:r>
        <w:t>Covered in Principles.</w:t>
      </w:r>
    </w:p>
  </w:comment>
  <w:comment w:id="232" w:author="JoVE JoVE" w:date="2015-05-28T16:27:00Z" w:initials="JJ">
    <w:p w14:paraId="0D88250B" w14:textId="3C824556" w:rsidR="00C50D81" w:rsidRDefault="00C50D81">
      <w:pPr>
        <w:pStyle w:val="CommentText"/>
      </w:pPr>
      <w:r>
        <w:rPr>
          <w:rStyle w:val="CommentReference"/>
        </w:rPr>
        <w:annotationRef/>
      </w:r>
      <w:r>
        <w:t>Be more specific on when a grad. cylinder provides sufficient precision, and when volumetric glassware is needed.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19E1A8" w15:done="0"/>
  <w15:commentEx w15:paraId="79CB5536" w15:done="0"/>
  <w15:commentEx w15:paraId="31F619DD" w15:paraIdParent="79CB5536" w15:done="0"/>
  <w15:commentEx w15:paraId="0155FA53" w15:done="0"/>
  <w15:commentEx w15:paraId="3C8F1B63" w15:paraIdParent="0155FA53" w15:done="0"/>
  <w15:commentEx w15:paraId="0D88250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4C337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C37"/>
    <w:rsid w:val="00022818"/>
    <w:rsid w:val="00053F78"/>
    <w:rsid w:val="000862A9"/>
    <w:rsid w:val="00093CAD"/>
    <w:rsid w:val="000A3A5C"/>
    <w:rsid w:val="000A41D5"/>
    <w:rsid w:val="000C0235"/>
    <w:rsid w:val="000C4487"/>
    <w:rsid w:val="000D3209"/>
    <w:rsid w:val="000F014D"/>
    <w:rsid w:val="000F19DB"/>
    <w:rsid w:val="00152612"/>
    <w:rsid w:val="00152810"/>
    <w:rsid w:val="001765F3"/>
    <w:rsid w:val="00190B51"/>
    <w:rsid w:val="001F4B83"/>
    <w:rsid w:val="002779B9"/>
    <w:rsid w:val="002A0BA5"/>
    <w:rsid w:val="002E2B67"/>
    <w:rsid w:val="0034028C"/>
    <w:rsid w:val="0036637A"/>
    <w:rsid w:val="0038274F"/>
    <w:rsid w:val="00387786"/>
    <w:rsid w:val="003D400E"/>
    <w:rsid w:val="00461BF8"/>
    <w:rsid w:val="004A6382"/>
    <w:rsid w:val="004B06DF"/>
    <w:rsid w:val="004E18AA"/>
    <w:rsid w:val="005332AE"/>
    <w:rsid w:val="005457DB"/>
    <w:rsid w:val="00547D02"/>
    <w:rsid w:val="00550BCA"/>
    <w:rsid w:val="005661DE"/>
    <w:rsid w:val="005A2BF1"/>
    <w:rsid w:val="006566EC"/>
    <w:rsid w:val="0066028E"/>
    <w:rsid w:val="00693CCE"/>
    <w:rsid w:val="006E2136"/>
    <w:rsid w:val="006E2CE7"/>
    <w:rsid w:val="007233FC"/>
    <w:rsid w:val="00730D18"/>
    <w:rsid w:val="0074776E"/>
    <w:rsid w:val="007C1316"/>
    <w:rsid w:val="007D5947"/>
    <w:rsid w:val="008468A7"/>
    <w:rsid w:val="008C185F"/>
    <w:rsid w:val="008E4183"/>
    <w:rsid w:val="00922571"/>
    <w:rsid w:val="00945824"/>
    <w:rsid w:val="0098761A"/>
    <w:rsid w:val="009E4C50"/>
    <w:rsid w:val="009E666A"/>
    <w:rsid w:val="00A11192"/>
    <w:rsid w:val="00A315BC"/>
    <w:rsid w:val="00B12C55"/>
    <w:rsid w:val="00B26C37"/>
    <w:rsid w:val="00B828EE"/>
    <w:rsid w:val="00B92EA5"/>
    <w:rsid w:val="00BD2FEB"/>
    <w:rsid w:val="00BF526E"/>
    <w:rsid w:val="00C006AF"/>
    <w:rsid w:val="00C26435"/>
    <w:rsid w:val="00C50D81"/>
    <w:rsid w:val="00C66B5C"/>
    <w:rsid w:val="00C97FAC"/>
    <w:rsid w:val="00CB2492"/>
    <w:rsid w:val="00CF1FE3"/>
    <w:rsid w:val="00CF5048"/>
    <w:rsid w:val="00D035CA"/>
    <w:rsid w:val="00D11A6B"/>
    <w:rsid w:val="00D44A2A"/>
    <w:rsid w:val="00D44FBE"/>
    <w:rsid w:val="00D70557"/>
    <w:rsid w:val="00DC733F"/>
    <w:rsid w:val="00DE3B7E"/>
    <w:rsid w:val="00E02F97"/>
    <w:rsid w:val="00E050C9"/>
    <w:rsid w:val="00E4358B"/>
    <w:rsid w:val="00E51027"/>
    <w:rsid w:val="00E54AD0"/>
    <w:rsid w:val="00ED6181"/>
    <w:rsid w:val="00F2265C"/>
    <w:rsid w:val="00F85D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2AD62C"/>
  <w14:defaultImageDpi w14:val="300"/>
  <w15:docId w15:val="{4DE983E1-11AB-4143-BA17-929AE8515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8A7"/>
    <w:pPr>
      <w:keepNext/>
      <w:ind w:left="2160"/>
    </w:pPr>
    <w:rPr>
      <w:rFonts w:ascii="Garamond" w:hAnsi="Garamond"/>
    </w:rPr>
  </w:style>
  <w:style w:type="paragraph" w:styleId="Heading1">
    <w:name w:val="heading 1"/>
    <w:basedOn w:val="Normal"/>
    <w:next w:val="Normal"/>
    <w:link w:val="Heading1Char"/>
    <w:uiPriority w:val="9"/>
    <w:qFormat/>
    <w:rsid w:val="008468A7"/>
    <w:pPr>
      <w:keepLines/>
      <w:spacing w:before="480"/>
      <w:ind w:left="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unhideWhenUsed/>
    <w:qFormat/>
    <w:rsid w:val="00E050C9"/>
    <w:pPr>
      <w:keepLines/>
      <w:spacing w:before="200"/>
      <w:ind w:left="7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050C9"/>
    <w:pPr>
      <w:keepLines/>
      <w:spacing w:before="200"/>
      <w:ind w:left="144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050C9"/>
    <w:pPr>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26C37"/>
    <w:pPr>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68A7"/>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rsid w:val="00E050C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050C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050C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26C37"/>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7233FC"/>
    <w:pPr>
      <w:ind w:left="720"/>
      <w:contextualSpacing/>
    </w:pPr>
  </w:style>
  <w:style w:type="character" w:styleId="CommentReference">
    <w:name w:val="annotation reference"/>
    <w:basedOn w:val="DefaultParagraphFont"/>
    <w:uiPriority w:val="99"/>
    <w:semiHidden/>
    <w:unhideWhenUsed/>
    <w:rsid w:val="002779B9"/>
    <w:rPr>
      <w:sz w:val="16"/>
      <w:szCs w:val="16"/>
    </w:rPr>
  </w:style>
  <w:style w:type="paragraph" w:styleId="CommentText">
    <w:name w:val="annotation text"/>
    <w:basedOn w:val="Normal"/>
    <w:link w:val="CommentTextChar"/>
    <w:uiPriority w:val="99"/>
    <w:semiHidden/>
    <w:unhideWhenUsed/>
    <w:rsid w:val="002779B9"/>
    <w:rPr>
      <w:sz w:val="20"/>
      <w:szCs w:val="20"/>
    </w:rPr>
  </w:style>
  <w:style w:type="character" w:customStyle="1" w:styleId="CommentTextChar">
    <w:name w:val="Comment Text Char"/>
    <w:basedOn w:val="DefaultParagraphFont"/>
    <w:link w:val="CommentText"/>
    <w:uiPriority w:val="99"/>
    <w:semiHidden/>
    <w:rsid w:val="002779B9"/>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2779B9"/>
    <w:rPr>
      <w:b/>
      <w:bCs/>
    </w:rPr>
  </w:style>
  <w:style w:type="character" w:customStyle="1" w:styleId="CommentSubjectChar">
    <w:name w:val="Comment Subject Char"/>
    <w:basedOn w:val="CommentTextChar"/>
    <w:link w:val="CommentSubject"/>
    <w:uiPriority w:val="99"/>
    <w:semiHidden/>
    <w:rsid w:val="002779B9"/>
    <w:rPr>
      <w:rFonts w:ascii="Garamond" w:hAnsi="Garamond"/>
      <w:b/>
      <w:bCs/>
      <w:sz w:val="20"/>
      <w:szCs w:val="20"/>
    </w:rPr>
  </w:style>
  <w:style w:type="paragraph" w:styleId="BalloonText">
    <w:name w:val="Balloon Text"/>
    <w:basedOn w:val="Normal"/>
    <w:link w:val="BalloonTextChar"/>
    <w:uiPriority w:val="99"/>
    <w:semiHidden/>
    <w:unhideWhenUsed/>
    <w:rsid w:val="002779B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9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2829</Words>
  <Characters>16130</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ESF</Company>
  <LinksUpToDate>false</LinksUpToDate>
  <CharactersWithSpaces>18922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Neal Abrams</dc:creator>
  <cp:keywords/>
  <dc:description/>
  <cp:lastModifiedBy>Dennis McGonagle</cp:lastModifiedBy>
  <cp:revision>2</cp:revision>
  <dcterms:created xsi:type="dcterms:W3CDTF">2015-06-04T20:00:00Z</dcterms:created>
  <dcterms:modified xsi:type="dcterms:W3CDTF">2015-06-04T20:00:00Z</dcterms:modified>
</cp:coreProperties>
</file>